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4EA105" w14:textId="60FCAC7B" w:rsidR="008B232F" w:rsidDel="005A5398" w:rsidRDefault="008B232F">
      <w:pPr>
        <w:pStyle w:val="paragraph"/>
        <w:spacing w:before="0" w:beforeAutospacing="0" w:after="0" w:afterAutospacing="0"/>
        <w:jc w:val="right"/>
        <w:textAlignment w:val="baseline"/>
        <w:rPr>
          <w:del w:id="0" w:author="Aili Sandre - JUSTDIGI" w:date="2024-12-30T09:55:00Z" w16du:dateUtc="2024-12-30T07:55:00Z"/>
          <w:rStyle w:val="normaltextrun"/>
          <w:rFonts w:eastAsiaTheme="majorEastAsia"/>
        </w:rPr>
      </w:pPr>
    </w:p>
    <w:p w14:paraId="254866DE" w14:textId="77777777" w:rsidR="005C7136" w:rsidRPr="005C7136" w:rsidRDefault="005C7136" w:rsidP="0058723E">
      <w:pPr>
        <w:pStyle w:val="paragraph"/>
        <w:spacing w:before="0" w:beforeAutospacing="0" w:after="0" w:afterAutospacing="0"/>
        <w:jc w:val="right"/>
        <w:textAlignment w:val="baseline"/>
      </w:pPr>
      <w:r w:rsidRPr="005C7136">
        <w:rPr>
          <w:rStyle w:val="normaltextrun"/>
          <w:rFonts w:eastAsiaTheme="majorEastAsia"/>
        </w:rPr>
        <w:t>EELNÕU</w:t>
      </w:r>
    </w:p>
    <w:p w14:paraId="659F2105" w14:textId="39EB3DE2" w:rsidR="005C7136" w:rsidRDefault="64F68D19" w:rsidP="0058723E">
      <w:pPr>
        <w:pStyle w:val="paragraph"/>
        <w:spacing w:before="0" w:beforeAutospacing="0" w:after="0" w:afterAutospacing="0"/>
        <w:jc w:val="right"/>
        <w:textAlignment w:val="baseline"/>
        <w:rPr>
          <w:ins w:id="1" w:author="Aili Sandre - JUSTDIGI" w:date="2024-12-30T09:56:00Z" w16du:dateUtc="2024-12-30T07:56:00Z"/>
          <w:rStyle w:val="normaltextrun"/>
          <w:rFonts w:eastAsiaTheme="majorEastAsia"/>
        </w:rPr>
      </w:pPr>
      <w:r w:rsidRPr="459A611A">
        <w:rPr>
          <w:rStyle w:val="normaltextrun"/>
          <w:rFonts w:eastAsiaTheme="majorEastAsia"/>
        </w:rPr>
        <w:t>14</w:t>
      </w:r>
      <w:r w:rsidR="005C7136" w:rsidRPr="459A611A">
        <w:rPr>
          <w:rStyle w:val="normaltextrun"/>
          <w:rFonts w:eastAsiaTheme="majorEastAsia"/>
        </w:rPr>
        <w:t>.12.2024</w:t>
      </w:r>
    </w:p>
    <w:p w14:paraId="7EC2FE8D" w14:textId="77777777" w:rsidR="005A5398" w:rsidRPr="005C7136" w:rsidRDefault="005A5398" w:rsidP="0058723E">
      <w:pPr>
        <w:pStyle w:val="paragraph"/>
        <w:spacing w:before="0" w:beforeAutospacing="0" w:after="0" w:afterAutospacing="0"/>
        <w:jc w:val="right"/>
        <w:textAlignment w:val="baseline"/>
        <w:rPr>
          <w:rStyle w:val="normaltextrun"/>
          <w:rFonts w:eastAsiaTheme="majorEastAsia"/>
        </w:rPr>
      </w:pPr>
    </w:p>
    <w:p w14:paraId="24C2BCDF" w14:textId="6DA2C67A" w:rsidR="005C7136" w:rsidRPr="009444E3" w:rsidRDefault="005C7136" w:rsidP="0058723E">
      <w:pPr>
        <w:pStyle w:val="paragraph"/>
        <w:spacing w:before="0" w:beforeAutospacing="0" w:after="0" w:afterAutospacing="0"/>
        <w:jc w:val="center"/>
        <w:textAlignment w:val="baseline"/>
        <w:rPr>
          <w:rStyle w:val="eop"/>
          <w:rFonts w:eastAsiaTheme="majorEastAsia"/>
          <w:sz w:val="32"/>
          <w:szCs w:val="32"/>
        </w:rPr>
      </w:pPr>
      <w:r w:rsidRPr="009444E3">
        <w:rPr>
          <w:rStyle w:val="normaltextrun"/>
          <w:rFonts w:eastAsiaTheme="majorEastAsia"/>
          <w:b/>
          <w:bCs/>
          <w:sz w:val="32"/>
          <w:szCs w:val="32"/>
        </w:rPr>
        <w:t xml:space="preserve">Metsaseaduse </w:t>
      </w:r>
      <w:r w:rsidR="403016EC" w:rsidRPr="009444E3">
        <w:rPr>
          <w:rStyle w:val="normaltextrun"/>
          <w:rFonts w:eastAsiaTheme="majorEastAsia"/>
          <w:b/>
          <w:bCs/>
          <w:sz w:val="32"/>
          <w:szCs w:val="32"/>
        </w:rPr>
        <w:t xml:space="preserve">ja </w:t>
      </w:r>
      <w:r w:rsidR="00996372" w:rsidRPr="009444E3">
        <w:rPr>
          <w:rStyle w:val="normaltextrun"/>
          <w:rFonts w:eastAsiaTheme="majorEastAsia"/>
          <w:b/>
          <w:bCs/>
          <w:sz w:val="32"/>
          <w:szCs w:val="32"/>
        </w:rPr>
        <w:t>keskkonnatasude</w:t>
      </w:r>
      <w:r w:rsidR="403016EC" w:rsidRPr="009444E3">
        <w:rPr>
          <w:rStyle w:val="normaltextrun"/>
          <w:rFonts w:eastAsiaTheme="majorEastAsia"/>
          <w:b/>
          <w:bCs/>
          <w:sz w:val="32"/>
          <w:szCs w:val="32"/>
        </w:rPr>
        <w:t xml:space="preserve"> seaduse </w:t>
      </w:r>
      <w:r w:rsidRPr="009444E3">
        <w:rPr>
          <w:rStyle w:val="normaltextrun"/>
          <w:rFonts w:eastAsiaTheme="majorEastAsia"/>
          <w:b/>
          <w:bCs/>
          <w:sz w:val="32"/>
          <w:szCs w:val="32"/>
        </w:rPr>
        <w:t>muutmise seadus</w:t>
      </w:r>
    </w:p>
    <w:p w14:paraId="5DD47ABF" w14:textId="77777777" w:rsidR="005C7136" w:rsidRPr="00F92169" w:rsidRDefault="005C7136" w:rsidP="0058723E">
      <w:pPr>
        <w:pStyle w:val="paragraph"/>
        <w:spacing w:before="0" w:beforeAutospacing="0" w:after="0" w:afterAutospacing="0"/>
        <w:jc w:val="center"/>
        <w:textAlignment w:val="baseline"/>
      </w:pPr>
    </w:p>
    <w:p w14:paraId="3B75D305" w14:textId="699C4527"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 1. Metsaseaduse muutmine</w:t>
      </w:r>
    </w:p>
    <w:p w14:paraId="322D344B"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0B3BF40C" w14:textId="77777777"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rPr>
        <w:t>Metsaseaduses tehakse järgmised muudatused:</w:t>
      </w:r>
    </w:p>
    <w:p w14:paraId="160E18D3"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35DB0D6D" w14:textId="5FF786A5"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bCs/>
        </w:rPr>
        <w:t xml:space="preserve">1) </w:t>
      </w:r>
      <w:r w:rsidRPr="005C7136">
        <w:rPr>
          <w:rStyle w:val="normaltextrun"/>
          <w:rFonts w:eastAsiaTheme="majorEastAsia"/>
        </w:rPr>
        <w:t>paragrahvi 2 lõige 2 muudetakse ja sõnastatakse järgmiselt:</w:t>
      </w:r>
      <w:del w:id="2" w:author="Aili Sandre - JUSTDIGI" w:date="2024-12-30T09:56:00Z" w16du:dateUtc="2024-12-30T07:56:00Z">
        <w:r w:rsidRPr="005C7136" w:rsidDel="005A5398">
          <w:rPr>
            <w:rStyle w:val="normaltextrun"/>
            <w:rFonts w:eastAsiaTheme="majorEastAsia"/>
          </w:rPr>
          <w:delText xml:space="preserve"> </w:delText>
        </w:r>
      </w:del>
    </w:p>
    <w:p w14:paraId="2F9EDFF9" w14:textId="6AC1D7E1" w:rsidR="005C7136" w:rsidRDefault="005C7136" w:rsidP="622932D2">
      <w:pPr>
        <w:spacing w:after="0" w:line="240" w:lineRule="auto"/>
        <w:jc w:val="both"/>
        <w:textAlignment w:val="baseline"/>
        <w:rPr>
          <w:ins w:id="3" w:author="Aili Sandre - JUSTDIGI" w:date="2024-12-30T11:20:00Z" w16du:dateUtc="2024-12-30T09:20:00Z"/>
          <w:rFonts w:ascii="Times New Roman" w:eastAsia="Aptos" w:hAnsi="Times New Roman" w:cs="Times New Roman"/>
          <w:color w:val="000000" w:themeColor="text1"/>
          <w:sz w:val="24"/>
          <w:szCs w:val="24"/>
        </w:rPr>
      </w:pPr>
      <w:r w:rsidRPr="622932D2">
        <w:rPr>
          <w:rFonts w:ascii="Times New Roman" w:eastAsia="Aptos" w:hAnsi="Times New Roman" w:cs="Times New Roman"/>
          <w:color w:val="000000" w:themeColor="text1"/>
          <w:sz w:val="24"/>
          <w:szCs w:val="24"/>
        </w:rPr>
        <w:t xml:space="preserve">„(2) Metsa majandamine on </w:t>
      </w:r>
      <w:commentRangeStart w:id="4"/>
      <w:r w:rsidRPr="622932D2">
        <w:rPr>
          <w:rFonts w:ascii="Times New Roman" w:eastAsia="Aptos" w:hAnsi="Times New Roman" w:cs="Times New Roman"/>
          <w:color w:val="000000" w:themeColor="text1"/>
          <w:sz w:val="24"/>
          <w:szCs w:val="24"/>
        </w:rPr>
        <w:t>kestlik</w:t>
      </w:r>
      <w:commentRangeEnd w:id="4"/>
      <w:r w:rsidR="007251AC">
        <w:rPr>
          <w:rStyle w:val="Kommentaariviide"/>
        </w:rPr>
        <w:commentReference w:id="4"/>
      </w:r>
      <w:r w:rsidRPr="622932D2">
        <w:rPr>
          <w:rFonts w:ascii="Times New Roman" w:eastAsia="Aptos" w:hAnsi="Times New Roman" w:cs="Times New Roman"/>
          <w:color w:val="000000" w:themeColor="text1"/>
          <w:sz w:val="24"/>
          <w:szCs w:val="24"/>
        </w:rPr>
        <w:t xml:space="preserve">, kui see tagab elustiku mitmekesisuse, metsa tootlikkuse, uuenemisvõime ja elujõulisuse ning loob ökoloogilisi, majanduslikke, sotsiaalseid ja kultuurilisi vajadusi rahuldava mitmekülgse metsakasutuse </w:t>
      </w:r>
      <w:commentRangeStart w:id="5"/>
      <w:r w:rsidRPr="622932D2">
        <w:rPr>
          <w:rFonts w:ascii="Times New Roman" w:eastAsia="Aptos" w:hAnsi="Times New Roman" w:cs="Times New Roman"/>
          <w:color w:val="000000" w:themeColor="text1"/>
          <w:sz w:val="24"/>
          <w:szCs w:val="24"/>
        </w:rPr>
        <w:t>võimaluse</w:t>
      </w:r>
      <w:commentRangeEnd w:id="5"/>
      <w:r>
        <w:commentReference w:id="5"/>
      </w:r>
      <w:r w:rsidRPr="622932D2">
        <w:rPr>
          <w:rFonts w:ascii="Times New Roman" w:eastAsia="Aptos" w:hAnsi="Times New Roman" w:cs="Times New Roman"/>
          <w:color w:val="000000" w:themeColor="text1"/>
          <w:sz w:val="24"/>
          <w:szCs w:val="24"/>
        </w:rPr>
        <w:t xml:space="preserve"> ning aitab tagada kliimamuutuste mõjude leevendamise ja nendega kohanemise.“</w:t>
      </w:r>
      <w:ins w:id="6" w:author="Aili Sandre - JUSTDIGI" w:date="2024-12-30T10:19:00Z">
        <w:r w:rsidR="00891DD4" w:rsidRPr="622932D2">
          <w:rPr>
            <w:rFonts w:ascii="Times New Roman" w:eastAsia="Aptos" w:hAnsi="Times New Roman" w:cs="Times New Roman"/>
            <w:color w:val="000000" w:themeColor="text1"/>
            <w:sz w:val="24"/>
            <w:szCs w:val="24"/>
          </w:rPr>
          <w:t>;</w:t>
        </w:r>
      </w:ins>
    </w:p>
    <w:p w14:paraId="67A65C16" w14:textId="77777777" w:rsidR="0058723E" w:rsidRPr="005C7136" w:rsidRDefault="0058723E" w:rsidP="622932D2">
      <w:pPr>
        <w:spacing w:after="0" w:line="240" w:lineRule="auto"/>
        <w:jc w:val="both"/>
        <w:textAlignment w:val="baseline"/>
        <w:rPr>
          <w:rFonts w:ascii="Times New Roman" w:eastAsia="Aptos" w:hAnsi="Times New Roman" w:cs="Times New Roman"/>
          <w:color w:val="000000" w:themeColor="text1"/>
          <w:sz w:val="24"/>
          <w:szCs w:val="24"/>
        </w:rPr>
      </w:pPr>
    </w:p>
    <w:p w14:paraId="79AEFF2A"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bCs/>
        </w:rPr>
        <w:t>2)</w:t>
      </w:r>
      <w:r w:rsidRPr="005C7136">
        <w:rPr>
          <w:rStyle w:val="normaltextrun"/>
          <w:rFonts w:eastAsiaTheme="majorEastAsia"/>
        </w:rPr>
        <w:t xml:space="preserve"> paragrahvi 3 lõige 1 muudetakse ja sõnastatakse järgmiselt:</w:t>
      </w:r>
    </w:p>
    <w:p w14:paraId="497FDEE0"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„(1) Mets on ökosüsteem, mis koosneb metsamaast ja sealsest </w:t>
      </w:r>
      <w:commentRangeStart w:id="7"/>
      <w:r w:rsidRPr="005C7136">
        <w:rPr>
          <w:rStyle w:val="normaltextrun"/>
          <w:rFonts w:eastAsiaTheme="majorEastAsia"/>
        </w:rPr>
        <w:t>elustikust</w:t>
      </w:r>
      <w:commentRangeEnd w:id="7"/>
      <w:r w:rsidR="007251AC">
        <w:rPr>
          <w:rStyle w:val="Kommentaariviide"/>
          <w:rFonts w:asciiTheme="minorHAnsi" w:eastAsiaTheme="minorHAnsi" w:hAnsiTheme="minorHAnsi" w:cstheme="minorBidi"/>
          <w:kern w:val="2"/>
          <w:lang w:eastAsia="en-US"/>
          <w14:ligatures w14:val="standardContextual"/>
        </w:rPr>
        <w:commentReference w:id="7"/>
      </w:r>
      <w:r w:rsidRPr="005C7136">
        <w:rPr>
          <w:rStyle w:val="normaltextrun"/>
          <w:rFonts w:eastAsiaTheme="majorEastAsia"/>
        </w:rPr>
        <w:t>.“;</w:t>
      </w:r>
    </w:p>
    <w:p w14:paraId="5514CA7C"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9A8DB14" w14:textId="46BA3D53"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3)</w:t>
      </w:r>
      <w:r w:rsidRPr="005C7136">
        <w:rPr>
          <w:rStyle w:val="normaltextrun"/>
          <w:rFonts w:eastAsiaTheme="majorEastAsia"/>
        </w:rPr>
        <w:t xml:space="preserve"> paragrahvi 3 lõige 4 muudetakse ja sõnastatakse järgmiselt:</w:t>
      </w:r>
    </w:p>
    <w:p w14:paraId="7DE9548B" w14:textId="41A64D61"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rPr>
        <w:t xml:space="preserve">„(4) Puu- ja põõsaistandik (edaspidi </w:t>
      </w:r>
      <w:r w:rsidRPr="00891DD4">
        <w:rPr>
          <w:rStyle w:val="normaltextrun"/>
          <w:rFonts w:eastAsiaTheme="majorEastAsia"/>
          <w:i/>
          <w:iCs/>
          <w:rPrChange w:id="8" w:author="Aili Sandre - JUSTDIGI" w:date="2024-12-30T10:20:00Z" w16du:dateUtc="2024-12-30T08:20:00Z">
            <w:rPr>
              <w:rStyle w:val="normaltextrun"/>
              <w:rFonts w:eastAsiaTheme="majorEastAsia"/>
            </w:rPr>
          </w:rPrChange>
        </w:rPr>
        <w:t>istandik</w:t>
      </w:r>
      <w:r w:rsidRPr="005C7136">
        <w:rPr>
          <w:rStyle w:val="normaltextrun"/>
          <w:rFonts w:eastAsiaTheme="majorEastAsia"/>
        </w:rPr>
        <w:t xml:space="preserve">) käesoleva seaduse tähenduses on mittemetsamaale puude ja põõsaste intensiivseks kasvatamiseks rajatud kasvuala, mis on kantud metsaressursi arvestamise riiklikusse registrisse (edaspidi </w:t>
      </w:r>
      <w:r w:rsidRPr="005C7136">
        <w:rPr>
          <w:rStyle w:val="normaltextrun"/>
          <w:rFonts w:eastAsiaTheme="majorEastAsia"/>
          <w:i/>
          <w:iCs/>
        </w:rPr>
        <w:t>metsaregister</w:t>
      </w:r>
      <w:r w:rsidRPr="005C7136">
        <w:rPr>
          <w:rStyle w:val="normaltextrun"/>
          <w:rFonts w:eastAsiaTheme="majorEastAsia"/>
        </w:rPr>
        <w:t>).“;</w:t>
      </w:r>
    </w:p>
    <w:p w14:paraId="7B5D673B"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494E43AF" w14:textId="0B83CBFB" w:rsidR="005C7136" w:rsidRPr="005C7136" w:rsidRDefault="005C7136" w:rsidP="0058723E">
      <w:pPr>
        <w:pStyle w:val="paragraph"/>
        <w:spacing w:before="0" w:beforeAutospacing="0" w:after="0" w:afterAutospacing="0"/>
        <w:jc w:val="both"/>
        <w:textAlignment w:val="baseline"/>
      </w:pPr>
      <w:commentRangeStart w:id="9"/>
      <w:r w:rsidRPr="005C7136">
        <w:rPr>
          <w:rStyle w:val="normaltextrun"/>
          <w:rFonts w:eastAsiaTheme="majorEastAsia"/>
          <w:b/>
          <w:bCs/>
        </w:rPr>
        <w:t>4)</w:t>
      </w:r>
      <w:r w:rsidRPr="005C7136">
        <w:rPr>
          <w:rStyle w:val="normaltextrun"/>
          <w:rFonts w:eastAsiaTheme="majorEastAsia"/>
        </w:rPr>
        <w:t xml:space="preserve"> seadus</w:t>
      </w:r>
      <w:ins w:id="10" w:author="Aili Sandre - JUSTDIGI" w:date="2024-12-30T11:18:00Z" w16du:dateUtc="2024-12-30T09:18:00Z">
        <w:r w:rsidR="0058723E">
          <w:rPr>
            <w:rStyle w:val="normaltextrun"/>
            <w:rFonts w:eastAsiaTheme="majorEastAsia"/>
          </w:rPr>
          <w:t>t</w:t>
        </w:r>
      </w:ins>
      <w:del w:id="11" w:author="Aili Sandre - JUSTDIGI" w:date="2024-12-30T11:18:00Z" w16du:dateUtc="2024-12-30T09:18:00Z">
        <w:r w:rsidRPr="005C7136" w:rsidDel="0058723E">
          <w:rPr>
            <w:rStyle w:val="normaltextrun"/>
            <w:rFonts w:eastAsiaTheme="majorEastAsia"/>
          </w:rPr>
          <w:delText>e 1. peatükki</w:delText>
        </w:r>
      </w:del>
      <w:r w:rsidRPr="005C7136">
        <w:rPr>
          <w:rStyle w:val="normaltextrun"/>
          <w:rFonts w:eastAsiaTheme="majorEastAsia"/>
        </w:rPr>
        <w:t xml:space="preserve"> täiendatakse </w:t>
      </w:r>
      <w:r w:rsidRPr="005C7136">
        <w:rPr>
          <w:rStyle w:val="normaltextrun"/>
          <w:rFonts w:eastAsiaTheme="majorEastAsia"/>
          <w:color w:val="000000"/>
        </w:rPr>
        <w:t>§-</w:t>
      </w:r>
      <w:r w:rsidRPr="005C7136">
        <w:rPr>
          <w:rStyle w:val="normaltextrun"/>
          <w:rFonts w:eastAsiaTheme="majorEastAsia"/>
        </w:rPr>
        <w:t>ga 3¹ järgmises sõnastuses:</w:t>
      </w:r>
      <w:commentRangeEnd w:id="9"/>
      <w:r w:rsidR="007251AC">
        <w:rPr>
          <w:rStyle w:val="Kommentaariviide"/>
          <w:rFonts w:asciiTheme="minorHAnsi" w:eastAsiaTheme="minorHAnsi" w:hAnsiTheme="minorHAnsi" w:cstheme="minorBidi"/>
          <w:kern w:val="2"/>
          <w:lang w:eastAsia="en-US"/>
          <w14:ligatures w14:val="standardContextual"/>
        </w:rPr>
        <w:commentReference w:id="9"/>
      </w:r>
    </w:p>
    <w:p w14:paraId="5A877726" w14:textId="0A0F3B14" w:rsidR="005C7136" w:rsidRPr="005C7136" w:rsidDel="00891DD4" w:rsidRDefault="005C7136">
      <w:pPr>
        <w:pStyle w:val="paragraph"/>
        <w:spacing w:before="0" w:beforeAutospacing="0" w:after="0" w:afterAutospacing="0"/>
        <w:jc w:val="both"/>
        <w:textAlignment w:val="baseline"/>
        <w:rPr>
          <w:del w:id="12" w:author="Aili Sandre - JUSTDIGI" w:date="2024-12-30T10:20:00Z" w16du:dateUtc="2024-12-30T08:20:00Z"/>
        </w:rPr>
      </w:pPr>
    </w:p>
    <w:p w14:paraId="158FAD84" w14:textId="30A8FD72"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b/>
          <w:bCs/>
        </w:rPr>
        <w:t>„§ 3¹</w:t>
      </w:r>
      <w:r w:rsidRPr="005C7136">
        <w:rPr>
          <w:rStyle w:val="normaltextrun"/>
          <w:rFonts w:eastAsiaTheme="majorEastAsia"/>
          <w:b/>
          <w:bCs/>
        </w:rPr>
        <w:t>.</w:t>
      </w:r>
      <w:r w:rsidRPr="005C7136">
        <w:rPr>
          <w:rStyle w:val="normaltextrun"/>
          <w:b/>
          <w:bCs/>
        </w:rPr>
        <w:t xml:space="preserve"> Istandiku rajamine ja majandamine</w:t>
      </w:r>
      <w:commentRangeStart w:id="13"/>
      <w:r w:rsidRPr="005C7136">
        <w:rPr>
          <w:rStyle w:val="normaltextrun"/>
          <w:b/>
          <w:bCs/>
        </w:rPr>
        <w:t>“</w:t>
      </w:r>
      <w:commentRangeEnd w:id="13"/>
      <w:r w:rsidR="007251AC">
        <w:rPr>
          <w:rStyle w:val="Kommentaariviide"/>
          <w:rFonts w:asciiTheme="minorHAnsi" w:eastAsiaTheme="minorHAnsi" w:hAnsiTheme="minorHAnsi" w:cstheme="minorBidi"/>
          <w:kern w:val="2"/>
          <w:lang w:eastAsia="en-US"/>
          <w14:ligatures w14:val="standardContextual"/>
        </w:rPr>
        <w:commentReference w:id="13"/>
      </w:r>
      <w:del w:id="14" w:author="Aili Sandre - JUSTDIGI" w:date="2024-12-30T10:20:00Z" w16du:dateUtc="2024-12-30T08:20:00Z">
        <w:r w:rsidRPr="005C7136" w:rsidDel="00891DD4">
          <w:rPr>
            <w:rStyle w:val="normaltextrun"/>
            <w:b/>
            <w:bCs/>
          </w:rPr>
          <w:delText xml:space="preserve"> </w:delText>
        </w:r>
      </w:del>
    </w:p>
    <w:p w14:paraId="5DC1D9F7"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065C26DC" w14:textId="5B34CB2A"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t>(1) Mittemetsamaale</w:t>
      </w:r>
      <w:r w:rsidRPr="0F182ABF">
        <w:rPr>
          <w:rStyle w:val="normaltextrun"/>
          <w:rFonts w:eastAsiaTheme="majorEastAsia"/>
        </w:rPr>
        <w:t xml:space="preserve"> rajatud või rajatavat istandikku</w:t>
      </w:r>
      <w:del w:id="15" w:author="Aili Sandre - JUSTDIGI" w:date="2024-12-30T10:20:00Z" w16du:dateUtc="2024-12-30T08:20:00Z">
        <w:r w:rsidRPr="0F182ABF" w:rsidDel="00891DD4">
          <w:rPr>
            <w:rStyle w:val="normaltextrun"/>
            <w:rFonts w:eastAsiaTheme="majorEastAsia"/>
          </w:rPr>
          <w:delText>,</w:delText>
        </w:r>
      </w:del>
      <w:r w:rsidRPr="0F182ABF">
        <w:rPr>
          <w:rStyle w:val="normaltextrun"/>
          <w:rFonts w:eastAsiaTheme="majorEastAsia"/>
        </w:rPr>
        <w:t xml:space="preserve"> saab metsaregistrisse kanda</w:t>
      </w:r>
      <w:r w:rsidR="75AF1227" w:rsidRPr="0F182ABF">
        <w:rPr>
          <w:rStyle w:val="normaltextrun"/>
          <w:rFonts w:eastAsiaTheme="majorEastAsia"/>
        </w:rPr>
        <w:t>,</w:t>
      </w:r>
      <w:r w:rsidRPr="0F182ABF">
        <w:rPr>
          <w:rStyle w:val="normaltextrun"/>
          <w:rFonts w:eastAsiaTheme="majorEastAsia"/>
        </w:rPr>
        <w:t xml:space="preserve"> kui see asub maa-alal, mis vastab järgmistele tingimustele:</w:t>
      </w:r>
    </w:p>
    <w:p w14:paraId="184B731B" w14:textId="261E80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1) maa-ala kohta ei ole viimase viie aasta jooksul makstud </w:t>
      </w:r>
      <w:del w:id="16" w:author="Aili Sandre - JUSTDIGI" w:date="2024-12-30T10:21:00Z" w16du:dateUtc="2024-12-30T08:21:00Z">
        <w:r w:rsidRPr="005C7136" w:rsidDel="00891DD4">
          <w:rPr>
            <w:rStyle w:val="normaltextrun"/>
            <w:rFonts w:eastAsiaTheme="majorEastAsia"/>
          </w:rPr>
          <w:delText>„</w:delText>
        </w:r>
      </w:del>
      <w:r w:rsidRPr="005C7136">
        <w:rPr>
          <w:rStyle w:val="normaltextrun"/>
          <w:rFonts w:eastAsiaTheme="majorEastAsia"/>
        </w:rPr>
        <w:t>Euroopa Liidu ühise põllumajanduspoliitika rakendamise seaduse</w:t>
      </w:r>
      <w:del w:id="17" w:author="Aili Sandre - JUSTDIGI" w:date="2024-12-30T10:21:00Z" w16du:dateUtc="2024-12-30T08:21:00Z">
        <w:r w:rsidRPr="005C7136" w:rsidDel="00891DD4">
          <w:rPr>
            <w:rStyle w:val="normaltextrun"/>
            <w:rFonts w:eastAsiaTheme="majorEastAsia"/>
          </w:rPr>
          <w:delText>“</w:delText>
        </w:r>
      </w:del>
      <w:r w:rsidRPr="005C7136">
        <w:rPr>
          <w:rStyle w:val="normaltextrun"/>
          <w:rFonts w:eastAsiaTheme="majorEastAsia"/>
        </w:rPr>
        <w:t xml:space="preserve"> alusel toetust;</w:t>
      </w:r>
    </w:p>
    <w:p w14:paraId="0885F990" w14:textId="337B19F1"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t xml:space="preserve">2) </w:t>
      </w:r>
      <w:r w:rsidRPr="005C7136">
        <w:rPr>
          <w:rStyle w:val="normaltextrun"/>
          <w:rFonts w:eastAsiaTheme="majorEastAsia"/>
        </w:rPr>
        <w:t>maa-ala ei ole Eesti looduse infosüsteemi kantud poollooduslike koosluste esinemisalana või I ja II kategooria kaitsealuste liikide leiukohana;</w:t>
      </w:r>
    </w:p>
    <w:p w14:paraId="16C3C9FA" w14:textId="2B891EE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3) </w:t>
      </w:r>
      <w:r w:rsidRPr="005C7136">
        <w:rPr>
          <w:rStyle w:val="ui-provider"/>
        </w:rPr>
        <w:t>maa-ala või maa-alal asuvat objekti ei ole loodusobjektina kaitse alla võetud;</w:t>
      </w:r>
    </w:p>
    <w:p w14:paraId="70284C4A" w14:textId="0111BD48"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4) maa-ala ei asu turvasmullal (M, S, R), lammimullal (Ag, AG, AG1, AM), rannikumullal </w:t>
      </w:r>
      <w:r w:rsidR="00CE5E46">
        <w:rPr>
          <w:rStyle w:val="normaltextrun"/>
          <w:rFonts w:eastAsiaTheme="majorEastAsia"/>
        </w:rPr>
        <w:br/>
      </w:r>
      <w:r w:rsidRPr="005C7136">
        <w:rPr>
          <w:rStyle w:val="normaltextrun"/>
          <w:rFonts w:eastAsiaTheme="majorEastAsia"/>
        </w:rPr>
        <w:t>(</w:t>
      </w:r>
      <w:proofErr w:type="spellStart"/>
      <w:r w:rsidRPr="005C7136">
        <w:rPr>
          <w:rStyle w:val="normaltextrun"/>
          <w:rFonts w:eastAsiaTheme="majorEastAsia"/>
        </w:rPr>
        <w:t>Gr</w:t>
      </w:r>
      <w:proofErr w:type="spellEnd"/>
      <w:r w:rsidRPr="005C7136">
        <w:rPr>
          <w:rStyle w:val="normaltextrun"/>
          <w:rFonts w:eastAsiaTheme="majorEastAsia"/>
        </w:rPr>
        <w:t>, Gr1, Mr), eemaldatud madalsoomullal (</w:t>
      </w:r>
      <w:proofErr w:type="spellStart"/>
      <w:r w:rsidRPr="005C7136">
        <w:rPr>
          <w:rStyle w:val="normaltextrun"/>
          <w:rFonts w:eastAsiaTheme="majorEastAsia"/>
        </w:rPr>
        <w:t>TxM</w:t>
      </w:r>
      <w:proofErr w:type="spellEnd"/>
      <w:r w:rsidRPr="005C7136">
        <w:rPr>
          <w:rStyle w:val="normaltextrun"/>
          <w:rFonts w:eastAsiaTheme="majorEastAsia"/>
        </w:rPr>
        <w:t>) või eemaldatud rabamullal (</w:t>
      </w:r>
      <w:proofErr w:type="spellStart"/>
      <w:r w:rsidRPr="005C7136">
        <w:rPr>
          <w:rStyle w:val="normaltextrun"/>
          <w:rFonts w:eastAsiaTheme="majorEastAsia"/>
        </w:rPr>
        <w:t>TxR</w:t>
      </w:r>
      <w:proofErr w:type="spellEnd"/>
      <w:r w:rsidRPr="005C7136">
        <w:rPr>
          <w:rStyle w:val="normaltextrun"/>
          <w:rFonts w:eastAsiaTheme="majorEastAsia"/>
        </w:rPr>
        <w:t>);</w:t>
      </w:r>
    </w:p>
    <w:p w14:paraId="5503B63B" w14:textId="7DC310A0" w:rsidR="005C7136" w:rsidRPr="005C7136" w:rsidRDefault="005C7136">
      <w:pPr>
        <w:spacing w:after="0" w:line="240" w:lineRule="auto"/>
        <w:jc w:val="both"/>
        <w:textAlignment w:val="baseline"/>
        <w:rPr>
          <w:rFonts w:ascii="Times New Roman" w:eastAsia="Times New Roman" w:hAnsi="Times New Roman" w:cs="Times New Roman"/>
          <w:sz w:val="24"/>
          <w:szCs w:val="24"/>
        </w:rPr>
        <w:pPrChange w:id="18" w:author="Aili Sandre - JUSTDIGI" w:date="2024-12-30T11:21:00Z" w16du:dateUtc="2024-12-30T09:21:00Z">
          <w:pPr>
            <w:spacing w:after="0"/>
            <w:jc w:val="both"/>
            <w:textAlignment w:val="baseline"/>
          </w:pPr>
        </w:pPrChange>
      </w:pPr>
      <w:r w:rsidRPr="005C7136">
        <w:rPr>
          <w:rFonts w:ascii="Times New Roman" w:eastAsia="Times New Roman" w:hAnsi="Times New Roman" w:cs="Times New Roman"/>
          <w:sz w:val="24"/>
          <w:szCs w:val="24"/>
        </w:rPr>
        <w:t>5) maa-ala ei ole väärtuslik maastik või väärtuslik põllumajandusmaa;</w:t>
      </w:r>
      <w:del w:id="19" w:author="Aili Sandre - JUSTDIGI" w:date="2024-12-30T10:21:00Z" w16du:dateUtc="2024-12-30T08:21:00Z">
        <w:r w:rsidRPr="005C7136" w:rsidDel="00891DD4">
          <w:rPr>
            <w:rFonts w:ascii="Times New Roman" w:eastAsia="Times New Roman" w:hAnsi="Times New Roman" w:cs="Times New Roman"/>
            <w:sz w:val="24"/>
            <w:szCs w:val="24"/>
          </w:rPr>
          <w:delText xml:space="preserve"> </w:delText>
        </w:r>
      </w:del>
    </w:p>
    <w:p w14:paraId="0A72DF50" w14:textId="31354560" w:rsidR="005C7136" w:rsidRPr="005C7136" w:rsidRDefault="005C7136">
      <w:pPr>
        <w:spacing w:after="0" w:line="240" w:lineRule="auto"/>
        <w:jc w:val="both"/>
        <w:textAlignment w:val="baseline"/>
        <w:rPr>
          <w:rFonts w:ascii="Times New Roman" w:eastAsia="Times New Roman" w:hAnsi="Times New Roman" w:cs="Times New Roman"/>
          <w:sz w:val="24"/>
          <w:szCs w:val="24"/>
        </w:rPr>
        <w:pPrChange w:id="20" w:author="Aili Sandre - JUSTDIGI" w:date="2024-12-30T11:21:00Z" w16du:dateUtc="2024-12-30T09:21:00Z">
          <w:pPr>
            <w:spacing w:after="0"/>
            <w:jc w:val="both"/>
            <w:textAlignment w:val="baseline"/>
          </w:pPr>
        </w:pPrChange>
      </w:pPr>
      <w:r w:rsidRPr="6E4B38BD">
        <w:rPr>
          <w:rFonts w:ascii="Times New Roman" w:eastAsia="Times New Roman" w:hAnsi="Times New Roman" w:cs="Times New Roman"/>
          <w:sz w:val="24"/>
          <w:szCs w:val="24"/>
        </w:rPr>
        <w:t>6)</w:t>
      </w:r>
      <w:r w:rsidR="6E4C1810" w:rsidRPr="6E4B38BD">
        <w:rPr>
          <w:rFonts w:ascii="Times New Roman" w:eastAsia="Times New Roman" w:hAnsi="Times New Roman" w:cs="Times New Roman"/>
          <w:sz w:val="24"/>
          <w:szCs w:val="24"/>
        </w:rPr>
        <w:t xml:space="preserve"> </w:t>
      </w:r>
      <w:r w:rsidRPr="6E4B38BD">
        <w:rPr>
          <w:rFonts w:ascii="Times New Roman" w:eastAsia="Times New Roman" w:hAnsi="Times New Roman" w:cs="Times New Roman"/>
          <w:sz w:val="24"/>
          <w:szCs w:val="24"/>
        </w:rPr>
        <w:t>maa-ala kohta on tehtud inventuur, mille kohaselt ei loetud seda väärtuslikuks püsirohumaaks;</w:t>
      </w:r>
    </w:p>
    <w:p w14:paraId="73EDA66C" w14:textId="77777777" w:rsidR="005C7136" w:rsidRPr="005C7136" w:rsidRDefault="005C7136" w:rsidP="0058723E">
      <w:pPr>
        <w:pStyle w:val="paragraph"/>
        <w:spacing w:before="0" w:beforeAutospacing="0" w:after="0" w:afterAutospacing="0"/>
        <w:jc w:val="both"/>
        <w:textAlignment w:val="baseline"/>
      </w:pPr>
      <w:r w:rsidRPr="005C7136">
        <w:t>7) maa-ala ei ole drenaaži maa-ala.</w:t>
      </w:r>
    </w:p>
    <w:p w14:paraId="7F167D6F" w14:textId="77777777" w:rsidR="005C7136" w:rsidRPr="005C7136" w:rsidRDefault="005C7136" w:rsidP="0058723E">
      <w:pPr>
        <w:pStyle w:val="paragraph"/>
        <w:spacing w:before="0" w:beforeAutospacing="0" w:after="0" w:afterAutospacing="0"/>
        <w:jc w:val="both"/>
        <w:textAlignment w:val="baseline"/>
      </w:pPr>
    </w:p>
    <w:p w14:paraId="1CD70370" w14:textId="18199BA8" w:rsidR="005C7136" w:rsidRPr="005C7136" w:rsidRDefault="005C7136" w:rsidP="0058723E">
      <w:pPr>
        <w:pStyle w:val="paragraph"/>
        <w:spacing w:before="0" w:beforeAutospacing="0" w:after="0" w:afterAutospacing="0"/>
        <w:jc w:val="both"/>
        <w:textAlignment w:val="baseline"/>
      </w:pPr>
      <w:r>
        <w:t>(2)</w:t>
      </w:r>
      <w:r w:rsidR="4A258365">
        <w:t xml:space="preserve"> </w:t>
      </w:r>
      <w:r>
        <w:t>Drenaaži maa-alale võib istandiku rajada ja metsaregistrisse kanda, kui Maa- ja Ruumiamet on andnud kooskõlastuse, et istandik ei kahjusta drenaaži ning istandiku rajamise tulemusena ei ole takistatud maaparandussüsteemi nõuetekohane toimimine.</w:t>
      </w:r>
    </w:p>
    <w:p w14:paraId="7536788C"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45BB8161"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commentRangeStart w:id="21"/>
      <w:r w:rsidRPr="005C7136">
        <w:rPr>
          <w:rStyle w:val="normaltextrun"/>
          <w:rFonts w:eastAsiaTheme="majorEastAsia"/>
        </w:rPr>
        <w:t>(3) Enne käesoleva seaduse jõustumist rajatud istandiku võib metsaregistrisse kanda, kui istandik paikneb maa-alal, mis vastab käesoleva paragrahvi lõikes 1 nimetatud tingimustele, seal kasvavate puude keskmine vanus ei ületa kümmet aastat ning maa ei ole maakatastrisse kantud metsamaana.</w:t>
      </w:r>
      <w:commentRangeEnd w:id="21"/>
      <w:r w:rsidR="007B7381">
        <w:rPr>
          <w:rStyle w:val="Kommentaariviide"/>
          <w:rFonts w:asciiTheme="minorHAnsi" w:eastAsiaTheme="minorHAnsi" w:hAnsiTheme="minorHAnsi" w:cstheme="minorBidi"/>
          <w:kern w:val="2"/>
          <w:lang w:eastAsia="en-US"/>
          <w14:ligatures w14:val="standardContextual"/>
        </w:rPr>
        <w:commentReference w:id="21"/>
      </w:r>
    </w:p>
    <w:p w14:paraId="455F3D15"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71B7161C" w14:textId="5BD25E51"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000000" w:themeColor="text1"/>
        </w:rPr>
      </w:pPr>
      <w:r w:rsidRPr="005C7136">
        <w:rPr>
          <w:rStyle w:val="normaltextrun"/>
          <w:rFonts w:eastAsiaTheme="majorEastAsia"/>
          <w:color w:val="000000" w:themeColor="text1"/>
        </w:rPr>
        <w:lastRenderedPageBreak/>
        <w:t>(4) Käesoleva paragrahvi lõikes 1 sätestatud tingimustele vastavate istandikuks sobivate maa-alade ruumiandmed määrab valdkonna eest vastutav minister määrusega.</w:t>
      </w:r>
      <w:del w:id="22" w:author="Aili Sandre - JUSTDIGI" w:date="2024-12-30T10:22:00Z" w16du:dateUtc="2024-12-30T08:22:00Z">
        <w:r w:rsidRPr="005C7136" w:rsidDel="00891DD4">
          <w:rPr>
            <w:rStyle w:val="normaltextrun"/>
            <w:rFonts w:eastAsiaTheme="majorEastAsia"/>
            <w:color w:val="000000" w:themeColor="text1"/>
          </w:rPr>
          <w:delText xml:space="preserve"> </w:delText>
        </w:r>
      </w:del>
    </w:p>
    <w:p w14:paraId="17D814F4"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000000" w:themeColor="text1"/>
        </w:rPr>
      </w:pPr>
    </w:p>
    <w:p w14:paraId="57A893F4" w14:textId="2CE4F861"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000000" w:themeColor="text1"/>
        </w:rPr>
      </w:pPr>
      <w:r w:rsidRPr="1A54CCB8">
        <w:rPr>
          <w:rStyle w:val="normaltextrun"/>
          <w:rFonts w:eastAsiaTheme="majorEastAsia"/>
          <w:color w:val="000000" w:themeColor="text1"/>
        </w:rPr>
        <w:t xml:space="preserve">(5) Kui isik soovib istandiku rajada maa-alale, mille kohta ei ole tehtud käesoleva paragrahvi lõike 1 punktis 6 nimetatud inventuuri, peab </w:t>
      </w:r>
      <w:r w:rsidR="29F0D554" w:rsidRPr="1A54CCB8">
        <w:rPr>
          <w:rStyle w:val="normaltextrun"/>
          <w:rFonts w:eastAsiaTheme="majorEastAsia"/>
          <w:color w:val="000000" w:themeColor="text1"/>
        </w:rPr>
        <w:t xml:space="preserve">ta </w:t>
      </w:r>
      <w:r w:rsidRPr="1A54CCB8">
        <w:rPr>
          <w:rStyle w:val="normaltextrun"/>
          <w:rFonts w:eastAsiaTheme="majorEastAsia"/>
          <w:color w:val="000000" w:themeColor="text1"/>
        </w:rPr>
        <w:t>tellima eksperdilt hindamise, mis kinnitab, et maa-alal puuduvad väärtusliku püsirohumaa tunnused.</w:t>
      </w:r>
      <w:del w:id="23" w:author="Aili Sandre - JUSTDIGI" w:date="2024-12-30T10:23:00Z" w16du:dateUtc="2024-12-30T08:23:00Z">
        <w:r w:rsidRPr="1A54CCB8" w:rsidDel="00891DD4">
          <w:rPr>
            <w:rStyle w:val="normaltextrun"/>
            <w:rFonts w:eastAsiaTheme="majorEastAsia"/>
            <w:color w:val="000000" w:themeColor="text1"/>
          </w:rPr>
          <w:delText xml:space="preserve"> </w:delText>
        </w:r>
      </w:del>
    </w:p>
    <w:p w14:paraId="7940E422"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000000" w:themeColor="text1"/>
        </w:rPr>
      </w:pPr>
    </w:p>
    <w:p w14:paraId="081FB5E4" w14:textId="0DD183FC"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000000"/>
        </w:rPr>
      </w:pPr>
      <w:r w:rsidRPr="005C7136">
        <w:rPr>
          <w:rStyle w:val="normaltextrun"/>
          <w:rFonts w:eastAsiaTheme="majorEastAsia"/>
          <w:color w:val="000000"/>
        </w:rPr>
        <w:t>(6) Istandike majandamisel ei kohaldata käesolevas seaduses sätestatud nõudeid metsa majandamise kohta.</w:t>
      </w:r>
      <w:del w:id="24" w:author="Aili Sandre - JUSTDIGI" w:date="2024-12-30T10:23:00Z" w16du:dateUtc="2024-12-30T08:23:00Z">
        <w:r w:rsidRPr="005C7136" w:rsidDel="00891DD4">
          <w:rPr>
            <w:rStyle w:val="normaltextrun"/>
            <w:rFonts w:eastAsiaTheme="majorEastAsia"/>
            <w:color w:val="000000"/>
          </w:rPr>
          <w:delText xml:space="preserve"> </w:delText>
        </w:r>
      </w:del>
    </w:p>
    <w:p w14:paraId="43919BDB"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000000"/>
        </w:rPr>
      </w:pPr>
    </w:p>
    <w:p w14:paraId="1B95A77F" w14:textId="1D0E1297" w:rsidR="005C7136" w:rsidRPr="005C7136" w:rsidRDefault="22F0D609">
      <w:pPr>
        <w:spacing w:after="0" w:line="240" w:lineRule="auto"/>
        <w:jc w:val="both"/>
        <w:textAlignment w:val="baseline"/>
        <w:rPr>
          <w:rStyle w:val="normaltextrun"/>
          <w:rFonts w:ascii="Times New Roman" w:eastAsiaTheme="majorEastAsia" w:hAnsi="Times New Roman" w:cs="Times New Roman"/>
          <w:color w:val="000000" w:themeColor="text1"/>
          <w:kern w:val="0"/>
          <w:sz w:val="24"/>
          <w:szCs w:val="24"/>
          <w:lang w:eastAsia="et-EE"/>
          <w14:ligatures w14:val="none"/>
        </w:rPr>
        <w:pPrChange w:id="25" w:author="Aili Sandre - JUSTDIGI" w:date="2024-12-30T11:21:00Z" w16du:dateUtc="2024-12-30T09:21:00Z">
          <w:pPr>
            <w:spacing w:after="0"/>
            <w:jc w:val="both"/>
            <w:textAlignment w:val="baseline"/>
          </w:pPr>
        </w:pPrChange>
      </w:pPr>
      <w:r w:rsidRPr="459A611A">
        <w:rPr>
          <w:rFonts w:ascii="Times New Roman" w:eastAsia="Times New Roman" w:hAnsi="Times New Roman" w:cs="Times New Roman"/>
          <w:sz w:val="24"/>
          <w:szCs w:val="24"/>
        </w:rPr>
        <w:t>(7)</w:t>
      </w:r>
      <w:r w:rsidRPr="459A611A">
        <w:rPr>
          <w:rFonts w:ascii="Times New Roman" w:eastAsia="Times New Roman" w:hAnsi="Times New Roman" w:cs="Times New Roman"/>
          <w:color w:val="000000" w:themeColor="text1"/>
          <w:sz w:val="24"/>
          <w:szCs w:val="24"/>
        </w:rPr>
        <w:t xml:space="preserve"> Valdkonna eest vastutav minister kehtestab määrusega:</w:t>
      </w:r>
      <w:del w:id="26" w:author="Aili Sandre - JUSTDIGI" w:date="2024-12-30T10:23:00Z" w16du:dateUtc="2024-12-30T08:23:00Z">
        <w:r w:rsidRPr="459A611A" w:rsidDel="00891DD4">
          <w:rPr>
            <w:rFonts w:ascii="Times New Roman" w:eastAsia="Times New Roman" w:hAnsi="Times New Roman" w:cs="Times New Roman"/>
            <w:color w:val="000000" w:themeColor="text1"/>
            <w:sz w:val="24"/>
            <w:szCs w:val="24"/>
          </w:rPr>
          <w:delText xml:space="preserve"> </w:delText>
        </w:r>
      </w:del>
    </w:p>
    <w:p w14:paraId="512CCD6B" w14:textId="174BE6E5" w:rsidR="005C7136" w:rsidRPr="005C7136" w:rsidRDefault="22F0D609">
      <w:pPr>
        <w:spacing w:after="0" w:line="240" w:lineRule="auto"/>
        <w:jc w:val="both"/>
        <w:textAlignment w:val="baseline"/>
        <w:rPr>
          <w:rFonts w:ascii="Times New Roman" w:eastAsia="Times New Roman" w:hAnsi="Times New Roman" w:cs="Times New Roman"/>
          <w:color w:val="000000" w:themeColor="text1"/>
          <w:sz w:val="24"/>
          <w:szCs w:val="24"/>
        </w:rPr>
        <w:pPrChange w:id="27" w:author="Aili Sandre - JUSTDIGI" w:date="2024-12-30T11:21:00Z" w16du:dateUtc="2024-12-30T09:21:00Z">
          <w:pPr>
            <w:spacing w:after="0"/>
            <w:jc w:val="both"/>
            <w:textAlignment w:val="baseline"/>
          </w:pPr>
        </w:pPrChange>
      </w:pPr>
      <w:r w:rsidRPr="459A611A">
        <w:rPr>
          <w:rFonts w:ascii="Times New Roman" w:eastAsia="Times New Roman" w:hAnsi="Times New Roman" w:cs="Times New Roman"/>
          <w:color w:val="000000" w:themeColor="text1"/>
          <w:sz w:val="24"/>
          <w:szCs w:val="24"/>
        </w:rPr>
        <w:t>1) istandiku registreerimise;</w:t>
      </w:r>
      <w:del w:id="28" w:author="Aili Sandre - JUSTDIGI" w:date="2024-12-30T10:23:00Z" w16du:dateUtc="2024-12-30T08:23:00Z">
        <w:r w:rsidRPr="459A611A" w:rsidDel="00891DD4">
          <w:rPr>
            <w:rFonts w:ascii="Times New Roman" w:eastAsia="Times New Roman" w:hAnsi="Times New Roman" w:cs="Times New Roman"/>
            <w:color w:val="000000" w:themeColor="text1"/>
            <w:sz w:val="24"/>
            <w:szCs w:val="24"/>
          </w:rPr>
          <w:delText xml:space="preserve"> </w:delText>
        </w:r>
      </w:del>
    </w:p>
    <w:p w14:paraId="2DF513B3" w14:textId="796C4497" w:rsidR="005C7136" w:rsidRPr="005C7136" w:rsidRDefault="22F0D609">
      <w:pPr>
        <w:spacing w:after="0" w:line="240" w:lineRule="auto"/>
        <w:jc w:val="both"/>
        <w:textAlignment w:val="baseline"/>
        <w:rPr>
          <w:rFonts w:ascii="Times New Roman" w:eastAsia="Times New Roman" w:hAnsi="Times New Roman" w:cs="Times New Roman"/>
          <w:color w:val="000000" w:themeColor="text1"/>
          <w:sz w:val="24"/>
          <w:szCs w:val="24"/>
        </w:rPr>
        <w:pPrChange w:id="29" w:author="Aili Sandre - JUSTDIGI" w:date="2024-12-30T11:21:00Z" w16du:dateUtc="2024-12-30T09:21:00Z">
          <w:pPr>
            <w:spacing w:after="0"/>
            <w:jc w:val="both"/>
            <w:textAlignment w:val="baseline"/>
          </w:pPr>
        </w:pPrChange>
      </w:pPr>
      <w:r w:rsidRPr="459A611A">
        <w:rPr>
          <w:rFonts w:ascii="Times New Roman" w:eastAsia="Times New Roman" w:hAnsi="Times New Roman" w:cs="Times New Roman"/>
          <w:color w:val="000000" w:themeColor="text1"/>
          <w:sz w:val="24"/>
          <w:szCs w:val="24"/>
        </w:rPr>
        <w:t>2) maa-ala väärtusliku püsirohumaa tunnustele vastavuse hindamise korra ja nõuded eksperdile;</w:t>
      </w:r>
      <w:del w:id="30" w:author="Aili Sandre - JUSTDIGI" w:date="2024-12-30T10:23:00Z" w16du:dateUtc="2024-12-30T08:23:00Z">
        <w:r w:rsidRPr="459A611A" w:rsidDel="00891DD4">
          <w:rPr>
            <w:rFonts w:ascii="Times New Roman" w:eastAsia="Times New Roman" w:hAnsi="Times New Roman" w:cs="Times New Roman"/>
            <w:color w:val="000000" w:themeColor="text1"/>
            <w:sz w:val="24"/>
            <w:szCs w:val="24"/>
          </w:rPr>
          <w:delText xml:space="preserve"> </w:delText>
        </w:r>
      </w:del>
    </w:p>
    <w:p w14:paraId="1E07B33B" w14:textId="74C8A847" w:rsidR="005C7136" w:rsidRPr="005C7136" w:rsidRDefault="22F0D609">
      <w:pPr>
        <w:spacing w:after="0" w:line="240" w:lineRule="auto"/>
        <w:jc w:val="both"/>
        <w:textAlignment w:val="baseline"/>
        <w:rPr>
          <w:rFonts w:ascii="Times New Roman" w:eastAsia="Times New Roman" w:hAnsi="Times New Roman" w:cs="Times New Roman"/>
          <w:color w:val="000000" w:themeColor="text1"/>
          <w:sz w:val="24"/>
          <w:szCs w:val="24"/>
        </w:rPr>
        <w:pPrChange w:id="31" w:author="Aili Sandre - JUSTDIGI" w:date="2024-12-30T11:21:00Z" w16du:dateUtc="2024-12-30T09:21:00Z">
          <w:pPr>
            <w:spacing w:after="0"/>
            <w:jc w:val="both"/>
            <w:textAlignment w:val="baseline"/>
          </w:pPr>
        </w:pPrChange>
      </w:pPr>
      <w:r w:rsidRPr="459A611A">
        <w:rPr>
          <w:rFonts w:ascii="Times New Roman" w:eastAsia="Times New Roman" w:hAnsi="Times New Roman" w:cs="Times New Roman"/>
          <w:color w:val="000000" w:themeColor="text1"/>
          <w:sz w:val="24"/>
          <w:szCs w:val="24"/>
        </w:rPr>
        <w:t>3) istandiku rajamise, kasvatada lubatud puuliigid ja kasutada lubatud kultiveerimismaterjali algmaterjali päritolupiirkonnad;</w:t>
      </w:r>
    </w:p>
    <w:p w14:paraId="44150AF5" w14:textId="0EA5F878" w:rsidR="005C7136" w:rsidRPr="005C7136" w:rsidRDefault="22F0D609">
      <w:pPr>
        <w:spacing w:after="0" w:line="240" w:lineRule="auto"/>
        <w:jc w:val="both"/>
        <w:textAlignment w:val="baseline"/>
        <w:rPr>
          <w:rStyle w:val="normaltextrun"/>
          <w:rFonts w:eastAsiaTheme="majorEastAsia"/>
          <w:color w:val="000000"/>
        </w:rPr>
        <w:pPrChange w:id="32" w:author="Aili Sandre - JUSTDIGI" w:date="2024-12-30T11:21:00Z" w16du:dateUtc="2024-12-30T09:21:00Z">
          <w:pPr>
            <w:spacing w:after="0"/>
            <w:jc w:val="both"/>
            <w:textAlignment w:val="baseline"/>
          </w:pPr>
        </w:pPrChange>
      </w:pPr>
      <w:r w:rsidRPr="459A611A">
        <w:rPr>
          <w:rFonts w:ascii="Times New Roman" w:eastAsia="Times New Roman" w:hAnsi="Times New Roman" w:cs="Times New Roman"/>
          <w:color w:val="000000" w:themeColor="text1"/>
          <w:sz w:val="24"/>
          <w:szCs w:val="24"/>
        </w:rPr>
        <w:t>4) istandiku majandamise täpsemad nõuded.</w:t>
      </w:r>
      <w:ins w:id="33" w:author="Aili Sandre - JUSTDIGI" w:date="2024-12-30T10:23:00Z" w16du:dateUtc="2024-12-30T08:23:00Z">
        <w:r w:rsidR="00891DD4">
          <w:rPr>
            <w:rFonts w:ascii="Times New Roman" w:eastAsia="Times New Roman" w:hAnsi="Times New Roman" w:cs="Times New Roman"/>
            <w:color w:val="000000" w:themeColor="text1"/>
            <w:sz w:val="24"/>
            <w:szCs w:val="24"/>
          </w:rPr>
          <w:t>“</w:t>
        </w:r>
      </w:ins>
      <w:del w:id="34" w:author="Aili Sandre - JUSTDIGI" w:date="2024-12-30T10:23:00Z" w16du:dateUtc="2024-12-30T08:23:00Z">
        <w:r w:rsidR="005C7136" w:rsidRPr="459A611A" w:rsidDel="00891DD4">
          <w:rPr>
            <w:rStyle w:val="normaltextrun"/>
            <w:rFonts w:eastAsiaTheme="majorEastAsia"/>
            <w:color w:val="000000" w:themeColor="text1"/>
          </w:rPr>
          <w:delText>“</w:delText>
        </w:r>
      </w:del>
      <w:r w:rsidR="005C7136" w:rsidRPr="459A611A">
        <w:rPr>
          <w:rStyle w:val="normaltextrun"/>
          <w:rFonts w:eastAsiaTheme="majorEastAsia"/>
          <w:color w:val="000000" w:themeColor="text1"/>
        </w:rPr>
        <w:t>;</w:t>
      </w:r>
    </w:p>
    <w:p w14:paraId="76523024"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000000"/>
        </w:rPr>
      </w:pPr>
    </w:p>
    <w:p w14:paraId="11290C8F" w14:textId="3105A952"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000000"/>
        </w:rPr>
      </w:pPr>
      <w:r w:rsidRPr="0058723E">
        <w:rPr>
          <w:rStyle w:val="normaltextrun"/>
          <w:rFonts w:eastAsiaTheme="majorEastAsia"/>
          <w:b/>
          <w:bCs/>
          <w:color w:val="000000" w:themeColor="text1"/>
        </w:rPr>
        <w:t>5)</w:t>
      </w:r>
      <w:r w:rsidRPr="1A54CCB8">
        <w:rPr>
          <w:rStyle w:val="normaltextrun"/>
          <w:rFonts w:eastAsiaTheme="majorEastAsia"/>
          <w:color w:val="000000" w:themeColor="text1"/>
        </w:rPr>
        <w:t xml:space="preserve"> </w:t>
      </w:r>
      <w:r w:rsidRPr="1A54CCB8">
        <w:rPr>
          <w:rStyle w:val="normaltextrun"/>
          <w:rFonts w:eastAsiaTheme="majorEastAsia"/>
        </w:rPr>
        <w:t>paragrahvi 4 lõige 1 muudetakse ja sõnastatakse järgmiselt:</w:t>
      </w:r>
    </w:p>
    <w:p w14:paraId="6ED37242"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„(1) Käesolevat seadust kohaldatakse </w:t>
      </w:r>
      <w:proofErr w:type="spellStart"/>
      <w:r w:rsidRPr="005C7136">
        <w:rPr>
          <w:rStyle w:val="normaltextrun"/>
          <w:rFonts w:eastAsiaTheme="majorEastAsia"/>
        </w:rPr>
        <w:t>metsamaa</w:t>
      </w:r>
      <w:proofErr w:type="spellEnd"/>
      <w:r w:rsidRPr="005C7136">
        <w:rPr>
          <w:rStyle w:val="normaltextrun"/>
          <w:rFonts w:eastAsiaTheme="majorEastAsia"/>
        </w:rPr>
        <w:t xml:space="preserve"> ja sealse elustiku suhtes.“;</w:t>
      </w:r>
    </w:p>
    <w:p w14:paraId="40D3438A"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000000"/>
        </w:rPr>
      </w:pPr>
    </w:p>
    <w:p w14:paraId="03D2DED3" w14:textId="413D89C1"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8723E">
        <w:rPr>
          <w:rStyle w:val="normaltextrun"/>
          <w:rFonts w:eastAsiaTheme="majorEastAsia"/>
          <w:b/>
          <w:bCs/>
        </w:rPr>
        <w:t>6)</w:t>
      </w:r>
      <w:r w:rsidRPr="005C7136">
        <w:rPr>
          <w:rStyle w:val="normaltextrun"/>
          <w:rFonts w:eastAsiaTheme="majorEastAsia"/>
        </w:rPr>
        <w:t xml:space="preserve"> paragrahvi 4 lõige 1 muudetakse ja sõnastatakse järgmiselt:</w:t>
      </w:r>
    </w:p>
    <w:p w14:paraId="4BBB0863" w14:textId="77777777" w:rsidR="005C7136" w:rsidRPr="005C7136" w:rsidRDefault="005C7136" w:rsidP="622932D2">
      <w:pPr>
        <w:pStyle w:val="paragraph"/>
        <w:spacing w:before="0" w:beforeAutospacing="0" w:after="0" w:afterAutospacing="0"/>
        <w:jc w:val="both"/>
        <w:textAlignment w:val="baseline"/>
        <w:rPr>
          <w:rStyle w:val="normaltextrun"/>
          <w:rFonts w:eastAsiaTheme="majorEastAsia"/>
        </w:rPr>
      </w:pPr>
      <w:r w:rsidRPr="622932D2">
        <w:rPr>
          <w:rStyle w:val="normaltextrun"/>
          <w:rFonts w:eastAsiaTheme="majorEastAsia"/>
        </w:rPr>
        <w:t xml:space="preserve">„(1) Käesolevat seadust kohaldatakse </w:t>
      </w:r>
      <w:proofErr w:type="spellStart"/>
      <w:r w:rsidRPr="622932D2">
        <w:rPr>
          <w:rStyle w:val="normaltextrun"/>
          <w:rFonts w:eastAsiaTheme="majorEastAsia"/>
        </w:rPr>
        <w:t>metsamaa</w:t>
      </w:r>
      <w:proofErr w:type="spellEnd"/>
      <w:r w:rsidRPr="622932D2">
        <w:rPr>
          <w:rStyle w:val="normaltextrun"/>
          <w:rFonts w:eastAsiaTheme="majorEastAsia"/>
        </w:rPr>
        <w:t xml:space="preserve"> ja sealse elustiku ning metsaregistris registreeritud istandiku suhtes.“;</w:t>
      </w:r>
    </w:p>
    <w:p w14:paraId="613D9F98"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4207E10" w14:textId="70DA7838" w:rsidR="005C7136" w:rsidRPr="005C7136" w:rsidRDefault="005C7136" w:rsidP="622932D2">
      <w:pPr>
        <w:pStyle w:val="paragraph"/>
        <w:spacing w:before="0" w:beforeAutospacing="0" w:after="0" w:afterAutospacing="0"/>
        <w:jc w:val="both"/>
        <w:textAlignment w:val="baseline"/>
        <w:rPr>
          <w:rStyle w:val="normaltextrun"/>
          <w:rFonts w:eastAsiaTheme="majorEastAsia"/>
        </w:rPr>
      </w:pPr>
      <w:r w:rsidRPr="622932D2">
        <w:rPr>
          <w:rStyle w:val="normaltextrun"/>
          <w:rFonts w:eastAsiaTheme="majorEastAsia"/>
          <w:b/>
          <w:bCs/>
        </w:rPr>
        <w:t>7)</w:t>
      </w:r>
      <w:r w:rsidRPr="622932D2">
        <w:rPr>
          <w:rStyle w:val="normaltextrun"/>
          <w:rFonts w:eastAsiaTheme="majorEastAsia"/>
        </w:rPr>
        <w:t xml:space="preserve"> paragrahvi 6 lõike 1 punktist 1 jäetakse välja </w:t>
      </w:r>
      <w:commentRangeStart w:id="35"/>
      <w:r w:rsidRPr="622932D2">
        <w:rPr>
          <w:rStyle w:val="normaltextrun"/>
          <w:rFonts w:eastAsiaTheme="majorEastAsia"/>
        </w:rPr>
        <w:t>lauseosa</w:t>
      </w:r>
      <w:commentRangeEnd w:id="35"/>
      <w:r w:rsidR="00BF1D71">
        <w:rPr>
          <w:rStyle w:val="Kommentaariviide"/>
          <w:rFonts w:asciiTheme="minorHAnsi" w:eastAsiaTheme="minorHAnsi" w:hAnsiTheme="minorHAnsi" w:cstheme="minorBidi"/>
          <w:kern w:val="2"/>
          <w:lang w:eastAsia="en-US"/>
          <w14:ligatures w14:val="standardContextual"/>
        </w:rPr>
        <w:commentReference w:id="35"/>
      </w:r>
      <w:r w:rsidRPr="622932D2">
        <w:rPr>
          <w:rStyle w:val="normaltextrun"/>
          <w:rFonts w:eastAsiaTheme="majorEastAsia"/>
        </w:rPr>
        <w:t xml:space="preserve"> „ning selleks metsandust käsitleva valdkonna arengukava“;</w:t>
      </w:r>
    </w:p>
    <w:p w14:paraId="3D90D83F"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78C4B7B5" w14:textId="0842E4A6" w:rsidR="005C7136" w:rsidRPr="005C7136" w:rsidRDefault="005C7136" w:rsidP="0058723E">
      <w:pPr>
        <w:pStyle w:val="paragraph"/>
        <w:spacing w:before="0" w:beforeAutospacing="0" w:after="0" w:afterAutospacing="0"/>
        <w:jc w:val="both"/>
        <w:textAlignment w:val="baseline"/>
      </w:pPr>
      <w:bookmarkStart w:id="36" w:name="_Hlk164764822"/>
      <w:r w:rsidRPr="1A54CCB8">
        <w:rPr>
          <w:rStyle w:val="normaltextrun"/>
          <w:rFonts w:eastAsiaTheme="majorEastAsia"/>
          <w:b/>
          <w:bCs/>
        </w:rPr>
        <w:t>8)</w:t>
      </w:r>
      <w:r w:rsidRPr="1A54CCB8">
        <w:rPr>
          <w:rStyle w:val="normaltextrun"/>
          <w:rFonts w:eastAsiaTheme="majorEastAsia"/>
        </w:rPr>
        <w:t xml:space="preserve"> paragrahvi 6 lõiget 1 täiendatakse punktiga 8 järgmises sõnastuses:</w:t>
      </w:r>
    </w:p>
    <w:p w14:paraId="2DC89E41"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„8) kliimamuutuste leevendamiseks ja kohanemiseks vajalike tegevuste koordineerimine.“;</w:t>
      </w:r>
    </w:p>
    <w:p w14:paraId="046BF510"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2F84B828" w14:textId="4D518C33" w:rsidR="005C7136" w:rsidRPr="005C7136" w:rsidRDefault="005C7136" w:rsidP="622932D2">
      <w:pPr>
        <w:pStyle w:val="paragraph"/>
        <w:spacing w:before="0" w:beforeAutospacing="0" w:after="0" w:afterAutospacing="0"/>
        <w:jc w:val="both"/>
        <w:textAlignment w:val="baseline"/>
        <w:rPr>
          <w:rStyle w:val="normaltextrun"/>
          <w:rFonts w:eastAsiaTheme="minorEastAsia"/>
          <w:kern w:val="2"/>
          <w:lang w:eastAsia="en-US"/>
          <w14:ligatures w14:val="standardContextual"/>
        </w:rPr>
      </w:pPr>
      <w:r w:rsidRPr="622932D2">
        <w:rPr>
          <w:rStyle w:val="normaltextrun"/>
          <w:rFonts w:eastAsiaTheme="majorEastAsia"/>
          <w:b/>
          <w:bCs/>
        </w:rPr>
        <w:t>9)</w:t>
      </w:r>
      <w:r w:rsidRPr="622932D2">
        <w:rPr>
          <w:rStyle w:val="normaltextrun"/>
          <w:rFonts w:eastAsiaTheme="majorEastAsia"/>
        </w:rPr>
        <w:t xml:space="preserve"> </w:t>
      </w:r>
      <w:commentRangeStart w:id="37"/>
      <w:r w:rsidRPr="622932D2">
        <w:rPr>
          <w:rStyle w:val="normaltextrun"/>
          <w:rFonts w:eastAsiaTheme="majorEastAsia"/>
        </w:rPr>
        <w:t>paragrahvi 6 lõikes 3 asendatakse lauseosa „erametsanduse arendamiseks ja toetamiseks moodustatud sihtasutusele“ lauseosaga „erametsanduse arendamise ja toetamisega tegelevale sihtasutusele“;</w:t>
      </w:r>
      <w:commentRangeEnd w:id="37"/>
      <w:r>
        <w:commentReference w:id="37"/>
      </w:r>
    </w:p>
    <w:bookmarkEnd w:id="36"/>
    <w:p w14:paraId="1236B623" w14:textId="257C4168" w:rsidR="1A54CCB8" w:rsidRDefault="1A54CCB8" w:rsidP="0058723E">
      <w:pPr>
        <w:pStyle w:val="paragraph"/>
        <w:spacing w:before="0" w:beforeAutospacing="0" w:after="0" w:afterAutospacing="0"/>
        <w:jc w:val="both"/>
        <w:rPr>
          <w:rStyle w:val="normaltextrun"/>
          <w:rFonts w:eastAsiaTheme="majorEastAsia"/>
          <w:b/>
          <w:bCs/>
        </w:rPr>
      </w:pPr>
    </w:p>
    <w:p w14:paraId="4F9183E0" w14:textId="2E762C36" w:rsidR="005C7136" w:rsidRPr="005C7136" w:rsidRDefault="005C7136" w:rsidP="0058723E">
      <w:pPr>
        <w:pStyle w:val="paragraph"/>
        <w:spacing w:before="0" w:beforeAutospacing="0" w:after="0" w:afterAutospacing="0"/>
        <w:jc w:val="both"/>
        <w:textAlignment w:val="baseline"/>
      </w:pPr>
      <w:commentRangeStart w:id="38"/>
      <w:r w:rsidRPr="1A54CCB8">
        <w:rPr>
          <w:rStyle w:val="normaltextrun"/>
          <w:rFonts w:eastAsiaTheme="majorEastAsia"/>
          <w:b/>
          <w:bCs/>
        </w:rPr>
        <w:t>10)</w:t>
      </w:r>
      <w:r w:rsidRPr="1A54CCB8">
        <w:rPr>
          <w:rStyle w:val="normaltextrun"/>
          <w:rFonts w:eastAsiaTheme="majorEastAsia"/>
        </w:rPr>
        <w:t xml:space="preserve"> paragrahv 7 tunnistatakse kehtetuks;</w:t>
      </w:r>
      <w:commentRangeEnd w:id="38"/>
      <w:r w:rsidR="004D5895">
        <w:rPr>
          <w:rStyle w:val="Kommentaariviide"/>
          <w:rFonts w:asciiTheme="minorHAnsi" w:eastAsiaTheme="minorHAnsi" w:hAnsiTheme="minorHAnsi" w:cstheme="minorBidi"/>
          <w:kern w:val="2"/>
          <w:lang w:eastAsia="en-US"/>
          <w14:ligatures w14:val="standardContextual"/>
        </w:rPr>
        <w:commentReference w:id="38"/>
      </w:r>
    </w:p>
    <w:p w14:paraId="1C7CF747"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01271C8A" w14:textId="068AE7B1"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11)</w:t>
      </w:r>
      <w:r w:rsidRPr="005C7136">
        <w:rPr>
          <w:rStyle w:val="normaltextrun"/>
          <w:rFonts w:eastAsiaTheme="majorEastAsia"/>
        </w:rPr>
        <w:t xml:space="preserve"> paragrahvi 9 lõige 1 muudetakse ja sõnastatakse järgmiselt:</w:t>
      </w:r>
    </w:p>
    <w:p w14:paraId="547E8105" w14:textId="0AFED5B5"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„(1)</w:t>
      </w:r>
      <w:del w:id="39" w:author="Aili Sandre - JUSTDIGI" w:date="2024-12-30T10:26:00Z" w16du:dateUtc="2024-12-30T08:26:00Z">
        <w:r w:rsidRPr="1A54CCB8" w:rsidDel="00891DD4">
          <w:rPr>
            <w:rStyle w:val="normaltextrun"/>
            <w:rFonts w:eastAsiaTheme="majorEastAsia"/>
          </w:rPr>
          <w:delText> </w:delText>
        </w:r>
      </w:del>
      <w:r w:rsidR="706EAD8B" w:rsidRPr="1A54CCB8">
        <w:rPr>
          <w:rStyle w:val="normaltextrun"/>
          <w:rFonts w:eastAsiaTheme="majorEastAsia"/>
        </w:rPr>
        <w:t xml:space="preserve"> </w:t>
      </w:r>
      <w:r w:rsidRPr="1A54CCB8">
        <w:rPr>
          <w:rStyle w:val="normaltextrun"/>
          <w:rFonts w:eastAsiaTheme="majorEastAsia"/>
        </w:rPr>
        <w:t>Riik peab metsanduses oma ülesannete täitmiseks arvestust metsade paiknemise, pindala, tagavara, seisundi ning kasutamise üle ning istandike paiknemise, puuliikide ja pindala üle metsaregistris.“;</w:t>
      </w:r>
    </w:p>
    <w:p w14:paraId="14288113"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70EC7630" w14:textId="51712F21"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12)</w:t>
      </w:r>
      <w:r w:rsidRPr="005C7136">
        <w:rPr>
          <w:rStyle w:val="normaltextrun"/>
          <w:rFonts w:eastAsiaTheme="majorEastAsia"/>
        </w:rPr>
        <w:t xml:space="preserve"> seaduse 2. peatükki täiendatakse </w:t>
      </w:r>
      <w:r w:rsidRPr="005C7136">
        <w:rPr>
          <w:rStyle w:val="normaltextrun"/>
          <w:rFonts w:eastAsiaTheme="majorEastAsia"/>
          <w:color w:val="000000"/>
        </w:rPr>
        <w:t>§-</w:t>
      </w:r>
      <w:r w:rsidRPr="005C7136">
        <w:rPr>
          <w:rStyle w:val="normaltextrun"/>
          <w:rFonts w:eastAsiaTheme="majorEastAsia"/>
        </w:rPr>
        <w:t>ga 10¹ järgmises sõnastuses:</w:t>
      </w:r>
    </w:p>
    <w:p w14:paraId="3A7F09CC" w14:textId="5D0CCED4" w:rsidR="005C7136" w:rsidRPr="005C7136" w:rsidRDefault="005C7136" w:rsidP="0058723E">
      <w:pPr>
        <w:pStyle w:val="paragraph"/>
        <w:spacing w:before="0" w:beforeAutospacing="0" w:after="0" w:afterAutospacing="0"/>
        <w:jc w:val="both"/>
        <w:textAlignment w:val="baseline"/>
        <w:rPr>
          <w:rStyle w:val="normaltextrun"/>
          <w:rFonts w:eastAsiaTheme="majorEastAsia"/>
          <w:b/>
          <w:bCs/>
        </w:rPr>
      </w:pPr>
      <w:r w:rsidRPr="005C7136">
        <w:rPr>
          <w:rStyle w:val="normaltextrun"/>
          <w:rFonts w:eastAsiaTheme="majorEastAsia"/>
        </w:rPr>
        <w:t>„</w:t>
      </w:r>
      <w:r w:rsidRPr="005C7136">
        <w:rPr>
          <w:rStyle w:val="normaltextrun"/>
          <w:rFonts w:eastAsiaTheme="majorEastAsia"/>
          <w:b/>
          <w:bCs/>
        </w:rPr>
        <w:t>§ 10¹. Metsandusalane õppe- ning teadus- ja arendustegevus</w:t>
      </w:r>
    </w:p>
    <w:p w14:paraId="36A7A26A"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580E850A" w14:textId="360BDEA0"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t>(1) Kui metsandusalase õppe- ning teadus- ja arendustegevuse tegemiseks on vaja</w:t>
      </w:r>
      <w:del w:id="40" w:author="Aili Sandre - JUSTDIGI" w:date="2024-12-30T11:22:00Z" w16du:dateUtc="2024-12-30T09:22:00Z">
        <w:r w:rsidRPr="005C7136" w:rsidDel="003D7E36">
          <w:delText>lik</w:delText>
        </w:r>
      </w:del>
      <w:r w:rsidRPr="005C7136">
        <w:t xml:space="preserve"> kalduda kõrvale metsa majandamise kohta sätestatud nõuete täitmisest, esitab </w:t>
      </w:r>
      <w:ins w:id="41" w:author="Aili Sandre - JUSTDIGI" w:date="2024-12-30T11:23:00Z" w16du:dateUtc="2024-12-30T09:23:00Z">
        <w:r w:rsidR="003D7E36">
          <w:t xml:space="preserve">selle </w:t>
        </w:r>
      </w:ins>
      <w:r w:rsidRPr="005C7136">
        <w:t>teg</w:t>
      </w:r>
      <w:ins w:id="42" w:author="Aili Sandre - JUSTDIGI" w:date="2024-12-30T11:23:00Z" w16du:dateUtc="2024-12-30T09:23:00Z">
        <w:r w:rsidR="003D7E36">
          <w:t>ija</w:t>
        </w:r>
      </w:ins>
      <w:del w:id="43" w:author="Aili Sandre - JUSTDIGI" w:date="2024-12-30T11:23:00Z" w16du:dateUtc="2024-12-30T09:23:00Z">
        <w:r w:rsidRPr="005C7136" w:rsidDel="003D7E36">
          <w:delText>evust läbi viiv</w:delText>
        </w:r>
      </w:del>
      <w:r w:rsidRPr="005C7136">
        <w:t xml:space="preserve"> või tegevust koordineeriv kutseõppe-</w:t>
      </w:r>
      <w:r w:rsidR="00B745F6">
        <w:t xml:space="preserve"> või</w:t>
      </w:r>
      <w:r w:rsidRPr="005C7136">
        <w:t xml:space="preserve"> teadus- ja arendusasutus Keskkonnaametile taotluse, milles on kirjeldatud õppe</w:t>
      </w:r>
      <w:ins w:id="44" w:author="Aili Sandre - JUSTDIGI" w:date="2024-12-30T11:24:00Z" w16du:dateUtc="2024-12-30T09:24:00Z">
        <w:r w:rsidR="003D7E36">
          <w:t>-</w:t>
        </w:r>
      </w:ins>
      <w:r w:rsidRPr="005C7136">
        <w:t xml:space="preserve"> või uurimistöö kohta järgmised andmed:</w:t>
      </w:r>
    </w:p>
    <w:p w14:paraId="4012A3E1" w14:textId="1D0E3232"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1) töö eesmärk, er</w:t>
      </w:r>
      <w:ins w:id="45" w:author="Aili Sandre - JUSTDIGI" w:date="2024-12-30T10:28:00Z" w16du:dateUtc="2024-12-30T08:28:00Z">
        <w:r w:rsidR="00891DD4">
          <w:rPr>
            <w:rStyle w:val="normaltextrun"/>
            <w:rFonts w:eastAsiaTheme="majorEastAsia"/>
          </w:rPr>
          <w:t>andid</w:t>
        </w:r>
      </w:ins>
      <w:del w:id="46" w:author="Aili Sandre - JUSTDIGI" w:date="2024-12-30T10:28:00Z" w16du:dateUtc="2024-12-30T08:28:00Z">
        <w:r w:rsidRPr="005C7136" w:rsidDel="00891DD4">
          <w:rPr>
            <w:rStyle w:val="normaltextrun"/>
            <w:rFonts w:eastAsiaTheme="majorEastAsia"/>
          </w:rPr>
          <w:delText>isused</w:delText>
        </w:r>
      </w:del>
      <w:r w:rsidRPr="005C7136">
        <w:rPr>
          <w:rStyle w:val="normaltextrun"/>
          <w:rFonts w:eastAsiaTheme="majorEastAsia"/>
        </w:rPr>
        <w:t xml:space="preserve"> kehtestatud nõuetest ja nende </w:t>
      </w:r>
      <w:del w:id="47" w:author="Aili Sandre - JUSTDIGI" w:date="2024-12-30T10:28:00Z" w16du:dateUtc="2024-12-30T08:28:00Z">
        <w:r w:rsidRPr="005C7136" w:rsidDel="00891DD4">
          <w:rPr>
            <w:rStyle w:val="normaltextrun"/>
            <w:rFonts w:eastAsiaTheme="majorEastAsia"/>
          </w:rPr>
          <w:delText xml:space="preserve">erisuste </w:delText>
        </w:r>
      </w:del>
      <w:r w:rsidRPr="005C7136">
        <w:rPr>
          <w:rStyle w:val="normaltextrun"/>
          <w:rFonts w:eastAsiaTheme="majorEastAsia"/>
        </w:rPr>
        <w:t>rakendamise põhjendus;</w:t>
      </w:r>
      <w:del w:id="48" w:author="Aili Sandre - JUSTDIGI" w:date="2024-12-30T10:28:00Z" w16du:dateUtc="2024-12-30T08:28:00Z">
        <w:r w:rsidRPr="005C7136" w:rsidDel="00891DD4">
          <w:rPr>
            <w:rStyle w:val="normaltextrun"/>
            <w:rFonts w:eastAsiaTheme="majorEastAsia"/>
          </w:rPr>
          <w:delText xml:space="preserve"> </w:delText>
        </w:r>
      </w:del>
    </w:p>
    <w:p w14:paraId="2625C103" w14:textId="795E7EB8"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2) planeeritavate tegevuste kirjeldus ja </w:t>
      </w:r>
      <w:r w:rsidRPr="003D7E36">
        <w:rPr>
          <w:rStyle w:val="normaltextrun"/>
          <w:rFonts w:eastAsiaTheme="majorEastAsia"/>
        </w:rPr>
        <w:t>töö</w:t>
      </w:r>
      <w:r w:rsidRPr="005C7136">
        <w:rPr>
          <w:rStyle w:val="normaltextrun"/>
          <w:rFonts w:eastAsiaTheme="majorEastAsia"/>
        </w:rPr>
        <w:t xml:space="preserve"> metoodika;</w:t>
      </w:r>
    </w:p>
    <w:p w14:paraId="116A5481" w14:textId="2B2D1D50"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3) tegevuse algusaeg ja </w:t>
      </w:r>
      <w:commentRangeStart w:id="49"/>
      <w:r w:rsidRPr="005C7136">
        <w:rPr>
          <w:rStyle w:val="normaltextrun"/>
          <w:rFonts w:eastAsiaTheme="majorEastAsia"/>
        </w:rPr>
        <w:t>orienteer</w:t>
      </w:r>
      <w:ins w:id="50" w:author="Aili Sandre - JUSTDIGI" w:date="2024-12-30T10:28:00Z" w16du:dateUtc="2024-12-30T08:28:00Z">
        <w:r w:rsidR="00891DD4">
          <w:rPr>
            <w:rStyle w:val="normaltextrun"/>
            <w:rFonts w:eastAsiaTheme="majorEastAsia"/>
          </w:rPr>
          <w:t>i</w:t>
        </w:r>
      </w:ins>
      <w:del w:id="51" w:author="Aili Sandre - JUSTDIGI" w:date="2024-12-30T10:28:00Z" w16du:dateUtc="2024-12-30T08:28:00Z">
        <w:r w:rsidRPr="005C7136" w:rsidDel="00891DD4">
          <w:rPr>
            <w:rStyle w:val="normaltextrun"/>
            <w:rFonts w:eastAsiaTheme="majorEastAsia"/>
          </w:rPr>
          <w:delText>u</w:delText>
        </w:r>
      </w:del>
      <w:r w:rsidRPr="005C7136">
        <w:rPr>
          <w:rStyle w:val="normaltextrun"/>
          <w:rFonts w:eastAsiaTheme="majorEastAsia"/>
        </w:rPr>
        <w:t>v</w:t>
      </w:r>
      <w:commentRangeEnd w:id="49"/>
      <w:r w:rsidR="003D693F">
        <w:rPr>
          <w:rStyle w:val="Kommentaariviide"/>
          <w:rFonts w:asciiTheme="minorHAnsi" w:eastAsiaTheme="minorHAnsi" w:hAnsiTheme="minorHAnsi" w:cstheme="minorBidi"/>
          <w:kern w:val="2"/>
          <w:lang w:eastAsia="en-US"/>
          <w14:ligatures w14:val="standardContextual"/>
        </w:rPr>
        <w:commentReference w:id="49"/>
      </w:r>
      <w:r w:rsidRPr="005C7136">
        <w:rPr>
          <w:rStyle w:val="normaltextrun"/>
          <w:rFonts w:eastAsiaTheme="majorEastAsia"/>
        </w:rPr>
        <w:t xml:space="preserve"> lõpptähtaeg;</w:t>
      </w:r>
    </w:p>
    <w:p w14:paraId="3738861F" w14:textId="3A162269"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4) õppetöö või uuritava ala </w:t>
      </w:r>
      <w:r w:rsidR="00E52436">
        <w:rPr>
          <w:rStyle w:val="normaltextrun"/>
          <w:rFonts w:eastAsiaTheme="majorEastAsia"/>
        </w:rPr>
        <w:t xml:space="preserve">täpne </w:t>
      </w:r>
      <w:r w:rsidRPr="005C7136">
        <w:rPr>
          <w:rStyle w:val="normaltextrun"/>
          <w:rFonts w:eastAsiaTheme="majorEastAsia"/>
        </w:rPr>
        <w:t>asukoht.</w:t>
      </w:r>
    </w:p>
    <w:p w14:paraId="0E7E2204"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7EBA343"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t>(2) Keskkonnaamet võib käesoleva paragrahvi lõikes 1 nimetatud taotluses nimetatud tegevusteks loa andmisest põhjendatud juhtudel keelduda.</w:t>
      </w:r>
    </w:p>
    <w:p w14:paraId="45E2F078"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2E300F1A" w14:textId="6F272B46" w:rsidR="005C7136" w:rsidRPr="005C7136" w:rsidRDefault="005C7136" w:rsidP="0058723E">
      <w:pPr>
        <w:spacing w:after="0" w:line="240" w:lineRule="auto"/>
        <w:jc w:val="both"/>
        <w:rPr>
          <w:rFonts w:ascii="Times New Roman" w:eastAsia="Times New Roman" w:hAnsi="Times New Roman" w:cs="Times New Roman"/>
          <w:sz w:val="24"/>
          <w:szCs w:val="24"/>
          <w:lang w:eastAsia="et-EE"/>
        </w:rPr>
      </w:pPr>
      <w:r w:rsidRPr="005C7136">
        <w:rPr>
          <w:rStyle w:val="normaltextrun"/>
          <w:rFonts w:ascii="Times New Roman" w:eastAsia="Times New Roman" w:hAnsi="Times New Roman" w:cs="Times New Roman"/>
          <w:kern w:val="0"/>
          <w:sz w:val="24"/>
          <w:szCs w:val="24"/>
          <w:lang w:eastAsia="et-EE"/>
          <w14:ligatures w14:val="none"/>
        </w:rPr>
        <w:t>(3)</w:t>
      </w:r>
      <w:r w:rsidRPr="005C7136">
        <w:rPr>
          <w:rStyle w:val="normaltextrun"/>
          <w:rFonts w:ascii="Times New Roman" w:hAnsi="Times New Roman" w:cs="Times New Roman"/>
          <w:sz w:val="24"/>
          <w:szCs w:val="24"/>
        </w:rPr>
        <w:t xml:space="preserve"> </w:t>
      </w:r>
      <w:r w:rsidRPr="005C7136">
        <w:rPr>
          <w:rFonts w:ascii="Times New Roman" w:eastAsia="Times New Roman" w:hAnsi="Times New Roman" w:cs="Times New Roman"/>
          <w:sz w:val="24"/>
          <w:szCs w:val="24"/>
          <w:lang w:eastAsia="et-EE"/>
        </w:rPr>
        <w:t xml:space="preserve">Valdkonna eest vastutav minister võib kehtestada metsa majandamise eeskirjas </w:t>
      </w:r>
      <w:commentRangeStart w:id="52"/>
      <w:r w:rsidRPr="005C7136">
        <w:rPr>
          <w:rFonts w:ascii="Times New Roman" w:eastAsia="Times New Roman" w:hAnsi="Times New Roman" w:cs="Times New Roman"/>
          <w:sz w:val="24"/>
          <w:szCs w:val="24"/>
          <w:lang w:eastAsia="et-EE"/>
        </w:rPr>
        <w:t>er</w:t>
      </w:r>
      <w:ins w:id="53" w:author="Aili Sandre - JUSTDIGI" w:date="2024-12-30T11:24:00Z" w16du:dateUtc="2024-12-30T09:24:00Z">
        <w:r w:rsidR="003D7E36">
          <w:rPr>
            <w:rFonts w:ascii="Times New Roman" w:eastAsia="Times New Roman" w:hAnsi="Times New Roman" w:cs="Times New Roman"/>
            <w:sz w:val="24"/>
            <w:szCs w:val="24"/>
            <w:lang w:eastAsia="et-EE"/>
          </w:rPr>
          <w:t>andeid</w:t>
        </w:r>
      </w:ins>
      <w:del w:id="54" w:author="Aili Sandre - JUSTDIGI" w:date="2024-12-30T11:24:00Z" w16du:dateUtc="2024-12-30T09:24:00Z">
        <w:r w:rsidRPr="005C7136" w:rsidDel="003D7E36">
          <w:rPr>
            <w:rFonts w:ascii="Times New Roman" w:eastAsia="Times New Roman" w:hAnsi="Times New Roman" w:cs="Times New Roman"/>
            <w:sz w:val="24"/>
            <w:szCs w:val="24"/>
            <w:lang w:eastAsia="et-EE"/>
          </w:rPr>
          <w:delText>isusi</w:delText>
        </w:r>
      </w:del>
      <w:commentRangeEnd w:id="52"/>
      <w:r w:rsidR="00891DD4">
        <w:rPr>
          <w:rStyle w:val="Kommentaariviide"/>
        </w:rPr>
        <w:commentReference w:id="52"/>
      </w:r>
      <w:r w:rsidRPr="005C7136">
        <w:rPr>
          <w:rFonts w:ascii="Times New Roman" w:eastAsia="Times New Roman" w:hAnsi="Times New Roman" w:cs="Times New Roman"/>
          <w:sz w:val="24"/>
          <w:szCs w:val="24"/>
          <w:lang w:eastAsia="et-EE"/>
        </w:rPr>
        <w:t xml:space="preserve"> kutseõppe</w:t>
      </w:r>
      <w:ins w:id="55" w:author="Aili Sandre - JUSTDIGI" w:date="2024-12-30T10:29:00Z" w16du:dateUtc="2024-12-30T08:29:00Z">
        <w:r w:rsidR="00F46FB8">
          <w:rPr>
            <w:rFonts w:ascii="Times New Roman" w:eastAsia="Times New Roman" w:hAnsi="Times New Roman" w:cs="Times New Roman"/>
            <w:sz w:val="24"/>
            <w:szCs w:val="24"/>
            <w:lang w:eastAsia="et-EE"/>
          </w:rPr>
          <w:t>-</w:t>
        </w:r>
      </w:ins>
      <w:r w:rsidR="008C5938">
        <w:rPr>
          <w:rFonts w:ascii="Times New Roman" w:eastAsia="Times New Roman" w:hAnsi="Times New Roman" w:cs="Times New Roman"/>
          <w:sz w:val="24"/>
          <w:szCs w:val="24"/>
          <w:lang w:eastAsia="et-EE"/>
        </w:rPr>
        <w:t xml:space="preserve"> või</w:t>
      </w:r>
      <w:r w:rsidRPr="005C7136">
        <w:rPr>
          <w:rFonts w:ascii="Times New Roman" w:eastAsia="Times New Roman" w:hAnsi="Times New Roman" w:cs="Times New Roman"/>
          <w:sz w:val="24"/>
          <w:szCs w:val="24"/>
          <w:lang w:eastAsia="et-EE"/>
        </w:rPr>
        <w:t xml:space="preserve"> teadus- ja arendusasutustele metsa majandamiseks õppe-, teadus- ja arendustegevuse eesmärgil</w:t>
      </w:r>
      <w:r w:rsidR="008C5938">
        <w:rPr>
          <w:rFonts w:ascii="Times New Roman" w:eastAsia="Times New Roman" w:hAnsi="Times New Roman" w:cs="Times New Roman"/>
          <w:sz w:val="24"/>
          <w:szCs w:val="24"/>
          <w:lang w:eastAsia="et-EE"/>
        </w:rPr>
        <w:t xml:space="preserve"> ning seada </w:t>
      </w:r>
      <w:del w:id="56" w:author="Aili Sandre - JUSTDIGI" w:date="2024-12-30T10:30:00Z" w16du:dateUtc="2024-12-30T08:30:00Z">
        <w:r w:rsidR="008C5938" w:rsidDel="00F46FB8">
          <w:rPr>
            <w:rFonts w:ascii="Times New Roman" w:eastAsia="Times New Roman" w:hAnsi="Times New Roman" w:cs="Times New Roman"/>
            <w:sz w:val="24"/>
            <w:szCs w:val="24"/>
            <w:lang w:eastAsia="et-EE"/>
          </w:rPr>
          <w:delText xml:space="preserve">täiendavad </w:delText>
        </w:r>
      </w:del>
      <w:ins w:id="57" w:author="Aili Sandre - JUSTDIGI" w:date="2024-12-30T10:30:00Z" w16du:dateUtc="2024-12-30T08:30:00Z">
        <w:r w:rsidR="00F46FB8">
          <w:rPr>
            <w:rFonts w:ascii="Times New Roman" w:eastAsia="Times New Roman" w:hAnsi="Times New Roman" w:cs="Times New Roman"/>
            <w:sz w:val="24"/>
            <w:szCs w:val="24"/>
            <w:lang w:eastAsia="et-EE"/>
          </w:rPr>
          <w:t>lisa</w:t>
        </w:r>
      </w:ins>
      <w:r w:rsidR="008C5938">
        <w:rPr>
          <w:rFonts w:ascii="Times New Roman" w:eastAsia="Times New Roman" w:hAnsi="Times New Roman" w:cs="Times New Roman"/>
          <w:sz w:val="24"/>
          <w:szCs w:val="24"/>
          <w:lang w:eastAsia="et-EE"/>
        </w:rPr>
        <w:t xml:space="preserve">nõuded käesoleva paragrahvi lõikes 1 märgitud </w:t>
      </w:r>
      <w:r w:rsidR="008C5938" w:rsidRPr="00B745F6">
        <w:rPr>
          <w:rFonts w:ascii="Times New Roman" w:eastAsia="Times New Roman" w:hAnsi="Times New Roman" w:cs="Times New Roman"/>
          <w:sz w:val="24"/>
          <w:szCs w:val="24"/>
          <w:lang w:eastAsia="et-EE"/>
        </w:rPr>
        <w:t xml:space="preserve">teadus- ja õppetöö </w:t>
      </w:r>
      <w:commentRangeStart w:id="58"/>
      <w:r w:rsidR="008C5938">
        <w:rPr>
          <w:rFonts w:ascii="Times New Roman" w:eastAsia="Times New Roman" w:hAnsi="Times New Roman" w:cs="Times New Roman"/>
          <w:sz w:val="24"/>
          <w:szCs w:val="24"/>
          <w:lang w:eastAsia="et-EE"/>
        </w:rPr>
        <w:t>er</w:t>
      </w:r>
      <w:ins w:id="59" w:author="Aili Sandre - JUSTDIGI" w:date="2024-12-30T11:25:00Z" w16du:dateUtc="2024-12-30T09:25:00Z">
        <w:r w:rsidR="003D7E36">
          <w:rPr>
            <w:rFonts w:ascii="Times New Roman" w:eastAsia="Times New Roman" w:hAnsi="Times New Roman" w:cs="Times New Roman"/>
            <w:sz w:val="24"/>
            <w:szCs w:val="24"/>
            <w:lang w:eastAsia="et-EE"/>
          </w:rPr>
          <w:t>andite</w:t>
        </w:r>
      </w:ins>
      <w:del w:id="60" w:author="Aili Sandre - JUSTDIGI" w:date="2024-12-30T11:25:00Z" w16du:dateUtc="2024-12-30T09:25:00Z">
        <w:r w:rsidR="008C5938" w:rsidDel="003D7E36">
          <w:rPr>
            <w:rFonts w:ascii="Times New Roman" w:eastAsia="Times New Roman" w:hAnsi="Times New Roman" w:cs="Times New Roman"/>
            <w:sz w:val="24"/>
            <w:szCs w:val="24"/>
            <w:lang w:eastAsia="et-EE"/>
          </w:rPr>
          <w:delText>isuste</w:delText>
        </w:r>
      </w:del>
      <w:commentRangeEnd w:id="58"/>
      <w:r w:rsidR="00F46FB8">
        <w:rPr>
          <w:rStyle w:val="Kommentaariviide"/>
        </w:rPr>
        <w:commentReference w:id="58"/>
      </w:r>
      <w:r w:rsidR="008C5938" w:rsidRPr="00B745F6">
        <w:rPr>
          <w:rFonts w:ascii="Times New Roman" w:eastAsia="Times New Roman" w:hAnsi="Times New Roman" w:cs="Times New Roman"/>
          <w:sz w:val="24"/>
          <w:szCs w:val="24"/>
          <w:lang w:eastAsia="et-EE"/>
        </w:rPr>
        <w:t xml:space="preserve"> taotlemiseks</w:t>
      </w:r>
      <w:r w:rsidR="008C5938">
        <w:rPr>
          <w:rFonts w:ascii="Times New Roman" w:eastAsia="Times New Roman" w:hAnsi="Times New Roman" w:cs="Times New Roman"/>
          <w:sz w:val="24"/>
          <w:szCs w:val="24"/>
          <w:lang w:eastAsia="et-EE"/>
        </w:rPr>
        <w:t>, rakendamiseks ja hindamiseks.</w:t>
      </w:r>
      <w:r w:rsidRPr="005C7136">
        <w:rPr>
          <w:rFonts w:ascii="Times New Roman" w:eastAsia="Times New Roman" w:hAnsi="Times New Roman" w:cs="Times New Roman"/>
          <w:sz w:val="24"/>
          <w:szCs w:val="24"/>
          <w:lang w:eastAsia="et-EE"/>
        </w:rPr>
        <w:t>“;</w:t>
      </w:r>
    </w:p>
    <w:p w14:paraId="04C01451"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57D81FEC" w14:textId="2DF888CF" w:rsidR="005C7136" w:rsidRPr="005C7136" w:rsidRDefault="005C7136" w:rsidP="0058723E">
      <w:pPr>
        <w:pStyle w:val="paragraph"/>
        <w:spacing w:before="0" w:beforeAutospacing="0" w:after="0" w:afterAutospacing="0"/>
        <w:jc w:val="both"/>
        <w:textAlignment w:val="baseline"/>
      </w:pPr>
      <w:r w:rsidRPr="1A54CCB8">
        <w:rPr>
          <w:rStyle w:val="normaltextrun"/>
          <w:rFonts w:eastAsiaTheme="majorEastAsia"/>
          <w:b/>
          <w:bCs/>
        </w:rPr>
        <w:t>13)</w:t>
      </w:r>
      <w:r w:rsidRPr="1A54CCB8">
        <w:rPr>
          <w:rStyle w:val="normaltextrun"/>
          <w:rFonts w:eastAsiaTheme="majorEastAsia"/>
        </w:rPr>
        <w:t xml:space="preserve"> paragrahvi 11 lõige 4¹ muudetakse ning sõnastatakse järgmiselt:</w:t>
      </w:r>
    </w:p>
    <w:p w14:paraId="194D78ED" w14:textId="33A99668"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„(4¹)</w:t>
      </w:r>
      <w:r w:rsidR="003C572F">
        <w:rPr>
          <w:rStyle w:val="normaltextrun"/>
          <w:rFonts w:eastAsiaTheme="majorEastAsia"/>
        </w:rPr>
        <w:t xml:space="preserve"> </w:t>
      </w:r>
      <w:r w:rsidRPr="1A54CCB8">
        <w:rPr>
          <w:rStyle w:val="normaltextrun"/>
          <w:rFonts w:eastAsiaTheme="majorEastAsia"/>
        </w:rPr>
        <w:t xml:space="preserve">Metsa inventeeritakse </w:t>
      </w:r>
      <w:proofErr w:type="spellStart"/>
      <w:r w:rsidRPr="1A54CCB8">
        <w:rPr>
          <w:rStyle w:val="normaltextrun"/>
          <w:rFonts w:eastAsiaTheme="majorEastAsia"/>
        </w:rPr>
        <w:t>ülepinnalise</w:t>
      </w:r>
      <w:proofErr w:type="spellEnd"/>
      <w:r w:rsidRPr="1A54CCB8">
        <w:rPr>
          <w:rStyle w:val="normaltextrun"/>
          <w:rFonts w:eastAsiaTheme="majorEastAsia"/>
        </w:rPr>
        <w:t xml:space="preserve"> takseerimisega või statistilise valikmeetodiga. Metsa inventeerimise andmed, välja arvatud statistilise valikmeetodiga saadud andmed, kehtivad kümme aastat inventeerimise kuupäevast arvates. Metsaregistrisse kantavad inventeerimisandmed ei tohi olla vanemad kui üks aasta, välja arvatud juhul, kui eraldise pindala on muutunud kuni 10% selle ruumiandmete muutmise tõttu.“;</w:t>
      </w:r>
    </w:p>
    <w:p w14:paraId="4C24EDEB"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3FC837B3" w14:textId="77777777" w:rsidR="005C7136" w:rsidRPr="005C7136" w:rsidRDefault="005C7136" w:rsidP="0058723E">
      <w:pPr>
        <w:pStyle w:val="paragraph"/>
        <w:spacing w:before="0" w:beforeAutospacing="0" w:after="0" w:afterAutospacing="0"/>
        <w:jc w:val="both"/>
        <w:textAlignment w:val="baseline"/>
      </w:pPr>
      <w:r w:rsidRPr="1A54CCB8">
        <w:rPr>
          <w:rStyle w:val="normaltextrun"/>
          <w:rFonts w:eastAsiaTheme="majorEastAsia"/>
          <w:b/>
          <w:bCs/>
        </w:rPr>
        <w:t>14)</w:t>
      </w:r>
      <w:r w:rsidRPr="1A54CCB8">
        <w:rPr>
          <w:rStyle w:val="normaltextrun"/>
          <w:rFonts w:eastAsiaTheme="majorEastAsia"/>
        </w:rPr>
        <w:t xml:space="preserve"> paragrahvi </w:t>
      </w:r>
      <w:r>
        <w:t>12</w:t>
      </w:r>
      <w:r w:rsidRPr="1A54CCB8">
        <w:rPr>
          <w:vertAlign w:val="superscript"/>
        </w:rPr>
        <w:t>2</w:t>
      </w:r>
      <w:r>
        <w:t xml:space="preserve"> lõike 5</w:t>
      </w:r>
      <w:r w:rsidRPr="1A54CCB8">
        <w:rPr>
          <w:vertAlign w:val="superscript"/>
        </w:rPr>
        <w:t>1</w:t>
      </w:r>
      <w:r>
        <w:t xml:space="preserve"> punkt 1</w:t>
      </w:r>
      <w:r w:rsidRPr="1A54CCB8">
        <w:rPr>
          <w:rStyle w:val="normaltextrun"/>
          <w:rFonts w:eastAsiaTheme="majorEastAsia"/>
        </w:rPr>
        <w:t xml:space="preserve"> muudetakse ning sõnastatakse järgmiselt:</w:t>
      </w:r>
    </w:p>
    <w:p w14:paraId="7F0D9402" w14:textId="20263593" w:rsidR="005C7136" w:rsidRDefault="005C7136">
      <w:pPr>
        <w:spacing w:after="0" w:line="240" w:lineRule="auto"/>
        <w:jc w:val="both"/>
        <w:rPr>
          <w:ins w:id="61" w:author="Aili Sandre - JUSTDIGI" w:date="2024-12-30T10:32:00Z" w16du:dateUtc="2024-12-30T08:32:00Z"/>
          <w:rFonts w:ascii="Times New Roman" w:hAnsi="Times New Roman" w:cs="Times New Roman"/>
          <w:b/>
          <w:bCs/>
          <w:sz w:val="24"/>
          <w:szCs w:val="24"/>
        </w:rPr>
        <w:pPrChange w:id="62" w:author="Aili Sandre - JUSTDIGI" w:date="2024-12-30T11:21:00Z" w16du:dateUtc="2024-12-30T09:21:00Z">
          <w:pPr>
            <w:spacing w:after="0"/>
            <w:jc w:val="both"/>
          </w:pPr>
        </w:pPrChange>
      </w:pPr>
      <w:r w:rsidRPr="1A54CCB8">
        <w:rPr>
          <w:rFonts w:ascii="Times New Roman" w:hAnsi="Times New Roman" w:cs="Times New Roman"/>
          <w:sz w:val="24"/>
          <w:szCs w:val="24"/>
        </w:rPr>
        <w:t>„1) rikkunud metsakorraldustööde</w:t>
      </w:r>
      <w:del w:id="63" w:author="Aili Sandre - JUSTDIGI" w:date="2024-12-30T11:25:00Z" w16du:dateUtc="2024-12-30T09:25:00Z">
        <w:r w:rsidRPr="1A54CCB8" w:rsidDel="003D7E36">
          <w:rPr>
            <w:rFonts w:ascii="Times New Roman" w:hAnsi="Times New Roman" w:cs="Times New Roman"/>
            <w:sz w:val="24"/>
            <w:szCs w:val="24"/>
          </w:rPr>
          <w:delText>le esitatavaid</w:delText>
        </w:r>
      </w:del>
      <w:r w:rsidRPr="1A54CCB8">
        <w:rPr>
          <w:rFonts w:ascii="Times New Roman" w:hAnsi="Times New Roman" w:cs="Times New Roman"/>
          <w:sz w:val="24"/>
          <w:szCs w:val="24"/>
        </w:rPr>
        <w:t xml:space="preserve"> nõudeid kalendriaasta jooksul vähemalt kolmel metsaregistrisse kandmiseks esitatud metsaeraldisel määral, mis ületab metsa korraldamise juhendiga metsakorraldustööde täpsuse</w:t>
      </w:r>
      <w:ins w:id="64" w:author="Aili Sandre - JUSTDIGI" w:date="2024-12-30T10:31:00Z" w16du:dateUtc="2024-12-30T08:31:00Z">
        <w:r w:rsidR="00F46FB8">
          <w:rPr>
            <w:rFonts w:ascii="Times New Roman" w:hAnsi="Times New Roman" w:cs="Times New Roman"/>
            <w:sz w:val="24"/>
            <w:szCs w:val="24"/>
          </w:rPr>
          <w:t xml:space="preserve"> kohta</w:t>
        </w:r>
      </w:ins>
      <w:del w:id="65" w:author="Aili Sandre - JUSTDIGI" w:date="2024-12-30T10:31:00Z" w16du:dateUtc="2024-12-30T08:31:00Z">
        <w:r w:rsidRPr="1A54CCB8" w:rsidDel="00F46FB8">
          <w:rPr>
            <w:rFonts w:ascii="Times New Roman" w:hAnsi="Times New Roman" w:cs="Times New Roman"/>
            <w:sz w:val="24"/>
            <w:szCs w:val="24"/>
          </w:rPr>
          <w:delText>le</w:delText>
        </w:r>
      </w:del>
      <w:r w:rsidRPr="1A54CCB8">
        <w:rPr>
          <w:rFonts w:ascii="Times New Roman" w:hAnsi="Times New Roman" w:cs="Times New Roman"/>
          <w:sz w:val="24"/>
          <w:szCs w:val="24"/>
        </w:rPr>
        <w:t xml:space="preserve"> seatud veapiire vähemalt ka</w:t>
      </w:r>
      <w:ins w:id="66" w:author="Aili Sandre - JUSTDIGI" w:date="2024-12-30T10:34:00Z" w16du:dateUtc="2024-12-30T08:34:00Z">
        <w:r w:rsidR="00F46FB8">
          <w:rPr>
            <w:rFonts w:ascii="Times New Roman" w:hAnsi="Times New Roman" w:cs="Times New Roman"/>
            <w:sz w:val="24"/>
            <w:szCs w:val="24"/>
          </w:rPr>
          <w:t xml:space="preserve">ks </w:t>
        </w:r>
      </w:ins>
      <w:del w:id="67" w:author="Aili Sandre - JUSTDIGI" w:date="2024-12-30T10:34:00Z" w16du:dateUtc="2024-12-30T08:34:00Z">
        <w:r w:rsidRPr="1A54CCB8" w:rsidDel="00F46FB8">
          <w:rPr>
            <w:rFonts w:ascii="Times New Roman" w:hAnsi="Times New Roman" w:cs="Times New Roman"/>
            <w:sz w:val="24"/>
            <w:szCs w:val="24"/>
          </w:rPr>
          <w:delText>he</w:delText>
        </w:r>
      </w:del>
      <w:r w:rsidRPr="1A54CCB8">
        <w:rPr>
          <w:rFonts w:ascii="Times New Roman" w:hAnsi="Times New Roman" w:cs="Times New Roman"/>
          <w:sz w:val="24"/>
          <w:szCs w:val="24"/>
        </w:rPr>
        <w:t>kord</w:t>
      </w:r>
      <w:ins w:id="68" w:author="Aili Sandre - JUSTDIGI" w:date="2024-12-30T10:34:00Z" w16du:dateUtc="2024-12-30T08:34:00Z">
        <w:r w:rsidR="00F46FB8">
          <w:rPr>
            <w:rFonts w:ascii="Times New Roman" w:hAnsi="Times New Roman" w:cs="Times New Roman"/>
            <w:sz w:val="24"/>
            <w:szCs w:val="24"/>
          </w:rPr>
          <w:t>a</w:t>
        </w:r>
      </w:ins>
      <w:del w:id="69" w:author="Aili Sandre - JUSTDIGI" w:date="2024-12-30T10:34:00Z" w16du:dateUtc="2024-12-30T08:34:00Z">
        <w:r w:rsidRPr="1A54CCB8" w:rsidDel="00F46FB8">
          <w:rPr>
            <w:rFonts w:ascii="Times New Roman" w:hAnsi="Times New Roman" w:cs="Times New Roman"/>
            <w:sz w:val="24"/>
            <w:szCs w:val="24"/>
          </w:rPr>
          <w:delText>selt</w:delText>
        </w:r>
      </w:del>
      <w:r w:rsidRPr="1A54CCB8">
        <w:rPr>
          <w:rFonts w:ascii="Times New Roman" w:hAnsi="Times New Roman" w:cs="Times New Roman"/>
          <w:sz w:val="24"/>
          <w:szCs w:val="24"/>
        </w:rPr>
        <w:t>;“</w:t>
      </w:r>
      <w:ins w:id="70" w:author="Aili Sandre - JUSTDIGI" w:date="2024-12-30T10:34:00Z" w16du:dateUtc="2024-12-30T08:34:00Z">
        <w:r w:rsidR="00F46FB8">
          <w:rPr>
            <w:rFonts w:ascii="Times New Roman" w:hAnsi="Times New Roman" w:cs="Times New Roman"/>
            <w:sz w:val="24"/>
            <w:szCs w:val="24"/>
          </w:rPr>
          <w:t>;</w:t>
        </w:r>
      </w:ins>
      <w:del w:id="71" w:author="Aili Sandre - JUSTDIGI" w:date="2024-12-30T10:31:00Z" w16du:dateUtc="2024-12-30T08:31:00Z">
        <w:r w:rsidRPr="1A54CCB8" w:rsidDel="00F46FB8">
          <w:rPr>
            <w:rFonts w:ascii="Times New Roman" w:hAnsi="Times New Roman" w:cs="Times New Roman"/>
            <w:b/>
            <w:bCs/>
            <w:sz w:val="24"/>
            <w:szCs w:val="24"/>
          </w:rPr>
          <w:delText xml:space="preserve"> </w:delText>
        </w:r>
      </w:del>
    </w:p>
    <w:p w14:paraId="76AC0559" w14:textId="77777777" w:rsidR="00F46FB8" w:rsidRPr="005C7136" w:rsidRDefault="00F46FB8">
      <w:pPr>
        <w:spacing w:after="0" w:line="240" w:lineRule="auto"/>
        <w:jc w:val="both"/>
        <w:rPr>
          <w:rFonts w:ascii="Times New Roman" w:hAnsi="Times New Roman" w:cs="Times New Roman"/>
          <w:i/>
          <w:iCs/>
          <w:sz w:val="24"/>
          <w:szCs w:val="24"/>
        </w:rPr>
        <w:pPrChange w:id="72" w:author="Aili Sandre - JUSTDIGI" w:date="2024-12-30T11:21:00Z" w16du:dateUtc="2024-12-30T09:21:00Z">
          <w:pPr>
            <w:spacing w:after="240"/>
            <w:jc w:val="both"/>
          </w:pPr>
        </w:pPrChange>
      </w:pPr>
    </w:p>
    <w:p w14:paraId="46F40397" w14:textId="77777777" w:rsidR="005C7136" w:rsidRPr="005C7136" w:rsidRDefault="005C7136" w:rsidP="0058723E">
      <w:pPr>
        <w:pStyle w:val="paragraph"/>
        <w:spacing w:before="0" w:beforeAutospacing="0" w:after="0" w:afterAutospacing="0"/>
        <w:jc w:val="both"/>
        <w:textAlignment w:val="baseline"/>
      </w:pPr>
      <w:r w:rsidRPr="1A54CCB8">
        <w:rPr>
          <w:rStyle w:val="normaltextrun"/>
          <w:rFonts w:eastAsiaTheme="majorEastAsia"/>
          <w:b/>
          <w:bCs/>
        </w:rPr>
        <w:t>15)</w:t>
      </w:r>
      <w:r w:rsidRPr="1A54CCB8">
        <w:rPr>
          <w:rStyle w:val="normaltextrun"/>
          <w:rFonts w:eastAsiaTheme="majorEastAsia"/>
        </w:rPr>
        <w:t xml:space="preserve"> paragrahvi </w:t>
      </w:r>
      <w:r>
        <w:t>13 punkt 1</w:t>
      </w:r>
      <w:r w:rsidRPr="1A54CCB8">
        <w:rPr>
          <w:b/>
          <w:bCs/>
        </w:rPr>
        <w:t xml:space="preserve"> </w:t>
      </w:r>
      <w:r w:rsidRPr="1A54CCB8">
        <w:rPr>
          <w:rStyle w:val="normaltextrun"/>
          <w:rFonts w:eastAsiaTheme="majorEastAsia"/>
        </w:rPr>
        <w:t>muudetakse ning sõnastatakse järgmiselt:</w:t>
      </w:r>
    </w:p>
    <w:p w14:paraId="1A3AA33B" w14:textId="1D952D51"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„1) on rikkunud metsakorraldustööde</w:t>
      </w:r>
      <w:del w:id="73" w:author="Aili Sandre - JUSTDIGI" w:date="2024-12-30T10:33:00Z" w16du:dateUtc="2024-12-30T08:33:00Z">
        <w:r w:rsidRPr="1A54CCB8" w:rsidDel="00F46FB8">
          <w:rPr>
            <w:rStyle w:val="normaltextrun"/>
            <w:rFonts w:eastAsiaTheme="majorEastAsia"/>
          </w:rPr>
          <w:delText>le esitatavaid</w:delText>
        </w:r>
      </w:del>
      <w:r w:rsidRPr="1A54CCB8">
        <w:rPr>
          <w:rStyle w:val="normaltextrun"/>
          <w:rFonts w:eastAsiaTheme="majorEastAsia"/>
        </w:rPr>
        <w:t xml:space="preserve"> nõudeid kalendriaasta jooksul vähemalt kuuel metsaregistrisse kandmiseks esitatud metsaeraldisel määral, mis ületab metsa korraldamise juhendiga metsakorraldustööde täpsuse</w:t>
      </w:r>
      <w:ins w:id="74" w:author="Aili Sandre - JUSTDIGI" w:date="2024-12-30T10:34:00Z" w16du:dateUtc="2024-12-30T08:34:00Z">
        <w:r w:rsidR="00F46FB8">
          <w:rPr>
            <w:rStyle w:val="normaltextrun"/>
            <w:rFonts w:eastAsiaTheme="majorEastAsia"/>
          </w:rPr>
          <w:t xml:space="preserve"> kohta</w:t>
        </w:r>
      </w:ins>
      <w:del w:id="75" w:author="Aili Sandre - JUSTDIGI" w:date="2024-12-30T10:34:00Z" w16du:dateUtc="2024-12-30T08:34:00Z">
        <w:r w:rsidRPr="1A54CCB8" w:rsidDel="00F46FB8">
          <w:rPr>
            <w:rStyle w:val="normaltextrun"/>
            <w:rFonts w:eastAsiaTheme="majorEastAsia"/>
          </w:rPr>
          <w:delText>le</w:delText>
        </w:r>
      </w:del>
      <w:r w:rsidRPr="1A54CCB8">
        <w:rPr>
          <w:rStyle w:val="normaltextrun"/>
          <w:rFonts w:eastAsiaTheme="majorEastAsia"/>
        </w:rPr>
        <w:t xml:space="preserve"> seatud veapiire vähemalt ka</w:t>
      </w:r>
      <w:ins w:id="76" w:author="Aili Sandre - JUSTDIGI" w:date="2024-12-30T10:34:00Z" w16du:dateUtc="2024-12-30T08:34:00Z">
        <w:r w:rsidR="00F46FB8">
          <w:rPr>
            <w:rStyle w:val="normaltextrun"/>
            <w:rFonts w:eastAsiaTheme="majorEastAsia"/>
          </w:rPr>
          <w:t xml:space="preserve">ks </w:t>
        </w:r>
      </w:ins>
      <w:del w:id="77" w:author="Aili Sandre - JUSTDIGI" w:date="2024-12-30T10:34:00Z" w16du:dateUtc="2024-12-30T08:34:00Z">
        <w:r w:rsidRPr="1A54CCB8" w:rsidDel="00F46FB8">
          <w:rPr>
            <w:rStyle w:val="normaltextrun"/>
            <w:rFonts w:eastAsiaTheme="majorEastAsia"/>
          </w:rPr>
          <w:delText>he</w:delText>
        </w:r>
      </w:del>
      <w:r w:rsidRPr="1A54CCB8">
        <w:rPr>
          <w:rStyle w:val="normaltextrun"/>
          <w:rFonts w:eastAsiaTheme="majorEastAsia"/>
        </w:rPr>
        <w:t>kord</w:t>
      </w:r>
      <w:ins w:id="78" w:author="Aili Sandre - JUSTDIGI" w:date="2024-12-30T10:34:00Z" w16du:dateUtc="2024-12-30T08:34:00Z">
        <w:r w:rsidR="00F46FB8">
          <w:rPr>
            <w:rStyle w:val="normaltextrun"/>
            <w:rFonts w:eastAsiaTheme="majorEastAsia"/>
          </w:rPr>
          <w:t>a</w:t>
        </w:r>
      </w:ins>
      <w:del w:id="79" w:author="Aili Sandre - JUSTDIGI" w:date="2024-12-30T10:34:00Z" w16du:dateUtc="2024-12-30T08:34:00Z">
        <w:r w:rsidRPr="1A54CCB8" w:rsidDel="00F46FB8">
          <w:rPr>
            <w:rStyle w:val="normaltextrun"/>
            <w:rFonts w:eastAsiaTheme="majorEastAsia"/>
          </w:rPr>
          <w:delText>selt</w:delText>
        </w:r>
      </w:del>
      <w:r w:rsidRPr="1A54CCB8">
        <w:rPr>
          <w:rStyle w:val="normaltextrun"/>
          <w:rFonts w:eastAsiaTheme="majorEastAsia"/>
        </w:rPr>
        <w:t>;“</w:t>
      </w:r>
      <w:ins w:id="80" w:author="Aili Sandre - JUSTDIGI" w:date="2024-12-30T10:34:00Z" w16du:dateUtc="2024-12-30T08:34:00Z">
        <w:r w:rsidR="00F46FB8">
          <w:rPr>
            <w:rStyle w:val="normaltextrun"/>
            <w:rFonts w:eastAsiaTheme="majorEastAsia"/>
          </w:rPr>
          <w:t>;</w:t>
        </w:r>
      </w:ins>
    </w:p>
    <w:p w14:paraId="5694CD13"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D953BB4" w14:textId="30CDE7C3" w:rsidR="005C7136" w:rsidRPr="005C7136" w:rsidRDefault="005C7136" w:rsidP="0058723E">
      <w:pPr>
        <w:pStyle w:val="paragraph"/>
        <w:spacing w:before="0" w:beforeAutospacing="0" w:after="0" w:afterAutospacing="0"/>
        <w:jc w:val="both"/>
        <w:textAlignment w:val="baseline"/>
      </w:pPr>
      <w:bookmarkStart w:id="81" w:name="_Hlk164764858"/>
      <w:r w:rsidRPr="1A54CCB8">
        <w:rPr>
          <w:rStyle w:val="normaltextrun"/>
          <w:rFonts w:eastAsiaTheme="majorEastAsia"/>
          <w:b/>
          <w:bCs/>
        </w:rPr>
        <w:t>16)</w:t>
      </w:r>
      <w:r w:rsidRPr="1A54CCB8">
        <w:rPr>
          <w:rStyle w:val="normaltextrun"/>
          <w:rFonts w:eastAsiaTheme="majorEastAsia"/>
        </w:rPr>
        <w:t xml:space="preserve"> </w:t>
      </w:r>
      <w:bookmarkEnd w:id="81"/>
      <w:r w:rsidRPr="1A54CCB8">
        <w:rPr>
          <w:rStyle w:val="normaltextrun"/>
          <w:rFonts w:eastAsiaTheme="majorEastAsia"/>
        </w:rPr>
        <w:t>paragrahvi 25 lõiget 2 täiendatakse punktidega 4 ja 5 järgmises sõnastuses:</w:t>
      </w:r>
    </w:p>
    <w:p w14:paraId="01201BDF" w14:textId="77777777" w:rsidR="005C7136" w:rsidRPr="005C7136" w:rsidRDefault="005C7136" w:rsidP="0058723E">
      <w:pPr>
        <w:pStyle w:val="paragraph"/>
        <w:spacing w:before="0" w:beforeAutospacing="0" w:after="0" w:afterAutospacing="0"/>
        <w:jc w:val="both"/>
        <w:textAlignment w:val="baseline"/>
      </w:pPr>
      <w:r w:rsidRPr="1A54CCB8">
        <w:rPr>
          <w:rStyle w:val="normaltextrun"/>
          <w:rFonts w:eastAsiaTheme="majorEastAsia"/>
        </w:rPr>
        <w:t>„4) metsa majandatakse püsimetsana;</w:t>
      </w:r>
    </w:p>
    <w:p w14:paraId="47D9E552" w14:textId="77777777" w:rsidR="005C7136" w:rsidRPr="005C7136" w:rsidRDefault="005C7136" w:rsidP="0058723E">
      <w:pPr>
        <w:pStyle w:val="paragraph"/>
        <w:spacing w:before="0" w:beforeAutospacing="0" w:after="0" w:afterAutospacing="0"/>
        <w:jc w:val="both"/>
        <w:textAlignment w:val="baseline"/>
      </w:pPr>
      <w:r w:rsidRPr="1A54CCB8">
        <w:rPr>
          <w:rStyle w:val="normaltextrun"/>
          <w:rFonts w:eastAsiaTheme="majorEastAsia"/>
        </w:rPr>
        <w:t>5) mets asub Eesti looduse infosüsteemi kantud poollooduslike koosluste esinemisalal.“;</w:t>
      </w:r>
    </w:p>
    <w:p w14:paraId="0D3F542F" w14:textId="77777777" w:rsidR="005C7136" w:rsidRPr="005C7136" w:rsidRDefault="005C7136" w:rsidP="0058723E">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18D4266" w14:textId="02391D05" w:rsidR="005C7136" w:rsidRPr="005C7136" w:rsidRDefault="005C7136" w:rsidP="622932D2">
      <w:pPr>
        <w:pStyle w:val="paragraph"/>
        <w:spacing w:before="0" w:beforeAutospacing="0" w:after="0" w:afterAutospacing="0"/>
        <w:jc w:val="both"/>
        <w:textAlignment w:val="baseline"/>
        <w:rPr>
          <w:rStyle w:val="normaltextrun"/>
          <w:rFonts w:eastAsiaTheme="majorEastAsia"/>
        </w:rPr>
      </w:pPr>
      <w:r w:rsidRPr="622932D2">
        <w:rPr>
          <w:rStyle w:val="normaltextrun"/>
          <w:rFonts w:eastAsiaTheme="majorEastAsia"/>
          <w:b/>
          <w:bCs/>
        </w:rPr>
        <w:t>17)</w:t>
      </w:r>
      <w:r w:rsidRPr="622932D2">
        <w:rPr>
          <w:rStyle w:val="normaltextrun"/>
          <w:rFonts w:eastAsiaTheme="majorEastAsia"/>
        </w:rPr>
        <w:t xml:space="preserve"> paragrahvi 28 lõike 4 punktist 4 jäetakse välja tekstiosa „</w:t>
      </w:r>
      <w:ins w:id="82" w:author="Markus Ühtigi - JUSTDIGI" w:date="2025-01-20T08:47:00Z">
        <w:r w:rsidR="7525960F" w:rsidRPr="622932D2">
          <w:rPr>
            <w:rStyle w:val="normaltextrun"/>
            <w:rFonts w:eastAsiaTheme="majorEastAsia"/>
          </w:rPr>
          <w:t xml:space="preserve">, </w:t>
        </w:r>
      </w:ins>
      <w:r w:rsidRPr="005C7136">
        <w:rPr>
          <w:color w:val="202020"/>
          <w:shd w:val="clear" w:color="auto" w:fill="FFFFFF"/>
        </w:rPr>
        <w:t xml:space="preserve">mille hulka kuulub kuni nelja meetri laiuselt kvartali- või piirisihi </w:t>
      </w:r>
      <w:proofErr w:type="spellStart"/>
      <w:r w:rsidRPr="005C7136">
        <w:rPr>
          <w:color w:val="202020"/>
          <w:shd w:val="clear" w:color="auto" w:fill="FFFFFF"/>
        </w:rPr>
        <w:t>sisseraie</w:t>
      </w:r>
      <w:proofErr w:type="spellEnd"/>
      <w:r w:rsidRPr="005C7136">
        <w:rPr>
          <w:color w:val="202020"/>
          <w:shd w:val="clear" w:color="auto" w:fill="FFFFFF"/>
        </w:rPr>
        <w:t xml:space="preserve"> või olemasoleva sihi või teeserva, kraavikalda ja kraaviserva puhastamine puudest, mille keskmine </w:t>
      </w:r>
      <w:proofErr w:type="spellStart"/>
      <w:r w:rsidRPr="005C7136">
        <w:rPr>
          <w:color w:val="202020"/>
          <w:shd w:val="clear" w:color="auto" w:fill="FFFFFF"/>
        </w:rPr>
        <w:t>rinnasdiameeter</w:t>
      </w:r>
      <w:proofErr w:type="spellEnd"/>
      <w:r w:rsidRPr="005C7136">
        <w:rPr>
          <w:color w:val="202020"/>
          <w:shd w:val="clear" w:color="auto" w:fill="FFFFFF"/>
        </w:rPr>
        <w:t xml:space="preserve"> ületab kaheksat sentimeetrit</w:t>
      </w:r>
      <w:r w:rsidRPr="622932D2">
        <w:rPr>
          <w:rStyle w:val="normaltextrun"/>
          <w:rFonts w:eastAsiaTheme="majorEastAsia"/>
        </w:rPr>
        <w:t>“;</w:t>
      </w:r>
    </w:p>
    <w:p w14:paraId="33392D27"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338612CD" w14:textId="64A1A148" w:rsidR="005C7136" w:rsidRPr="005C7136" w:rsidRDefault="005C7136" w:rsidP="0058723E">
      <w:pPr>
        <w:pStyle w:val="paragraph"/>
        <w:spacing w:before="0" w:beforeAutospacing="0" w:after="0" w:afterAutospacing="0"/>
        <w:jc w:val="both"/>
        <w:textAlignment w:val="baseline"/>
      </w:pPr>
      <w:r w:rsidRPr="1A54CCB8">
        <w:rPr>
          <w:rStyle w:val="normaltextrun"/>
          <w:rFonts w:eastAsiaTheme="majorEastAsia"/>
          <w:b/>
          <w:bCs/>
        </w:rPr>
        <w:t>18)</w:t>
      </w:r>
      <w:r w:rsidRPr="1A54CCB8">
        <w:rPr>
          <w:rStyle w:val="normaltextrun"/>
          <w:rFonts w:eastAsiaTheme="majorEastAsia"/>
        </w:rPr>
        <w:t xml:space="preserve"> paragrahvi 28 lõike 4 punkt 6 muudetakse ja sõnastatakse järgmiselt:</w:t>
      </w:r>
    </w:p>
    <w:p w14:paraId="398C0FF3" w14:textId="7816379F"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rPr>
        <w:t>„6)</w:t>
      </w:r>
      <w:r w:rsidR="00832CF2">
        <w:rPr>
          <w:rStyle w:val="normaltextrun"/>
          <w:rFonts w:eastAsiaTheme="majorEastAsia"/>
        </w:rPr>
        <w:t xml:space="preserve"> </w:t>
      </w:r>
      <w:r w:rsidRPr="1A54CCB8">
        <w:rPr>
          <w:rStyle w:val="normaltextrun"/>
          <w:rFonts w:eastAsiaTheme="majorEastAsia"/>
        </w:rPr>
        <w:t>kujundusraie, mida tehakse kaitstaval loodusobjektil kaitse-eesmärgi saavutamiseks kaitsekorralduskava, liigi kaitse ja ohjamise tegevuskava</w:t>
      </w:r>
      <w:commentRangeStart w:id="83"/>
      <w:r w:rsidRPr="1A54CCB8">
        <w:rPr>
          <w:rStyle w:val="normaltextrun"/>
          <w:rFonts w:eastAsiaTheme="majorEastAsia"/>
        </w:rPr>
        <w:t xml:space="preserve">, </w:t>
      </w:r>
      <w:commentRangeEnd w:id="83"/>
      <w:r w:rsidR="00F46FB8">
        <w:rPr>
          <w:rStyle w:val="Kommentaariviide"/>
          <w:rFonts w:asciiTheme="minorHAnsi" w:eastAsiaTheme="minorHAnsi" w:hAnsiTheme="minorHAnsi" w:cstheme="minorBidi"/>
          <w:kern w:val="2"/>
          <w:lang w:eastAsia="en-US"/>
          <w14:ligatures w14:val="standardContextual"/>
        </w:rPr>
        <w:commentReference w:id="83"/>
      </w:r>
      <w:r w:rsidRPr="1A54CCB8">
        <w:rPr>
          <w:rStyle w:val="normaltextrun"/>
          <w:rFonts w:eastAsiaTheme="majorEastAsia"/>
        </w:rPr>
        <w:t xml:space="preserve">elupaiga tegevuskava kohaselt või kaitstava looduse üksikobjekti või </w:t>
      </w:r>
      <w:proofErr w:type="spellStart"/>
      <w:r w:rsidRPr="1A54CCB8">
        <w:rPr>
          <w:rStyle w:val="normaltextrun"/>
          <w:rFonts w:eastAsiaTheme="majorEastAsia"/>
        </w:rPr>
        <w:t>vääriselupaiga</w:t>
      </w:r>
      <w:proofErr w:type="spellEnd"/>
      <w:r w:rsidRPr="1A54CCB8">
        <w:rPr>
          <w:rStyle w:val="normaltextrun"/>
          <w:rFonts w:eastAsiaTheme="majorEastAsia"/>
        </w:rPr>
        <w:t xml:space="preserve"> seisundi säilitamiseks ja parandamiseks või Eesti looduse infosüsteemi kantud poollooduslikul kooslusel puittaimede eemaldamiseks elupaiga tegevuskava kohaselt.“;</w:t>
      </w:r>
    </w:p>
    <w:p w14:paraId="4D4CB013"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20B97BB" w14:textId="4BB6AF9F" w:rsidR="005C7136" w:rsidRPr="005C7136" w:rsidRDefault="005C7136" w:rsidP="0058723E">
      <w:pPr>
        <w:pStyle w:val="paragraph"/>
        <w:spacing w:before="0" w:beforeAutospacing="0" w:after="0" w:afterAutospacing="0"/>
        <w:jc w:val="both"/>
        <w:textAlignment w:val="baseline"/>
      </w:pPr>
      <w:r w:rsidRPr="1A54CCB8">
        <w:rPr>
          <w:rStyle w:val="normaltextrun"/>
          <w:rFonts w:eastAsiaTheme="majorEastAsia"/>
          <w:b/>
          <w:bCs/>
        </w:rPr>
        <w:t>19)</w:t>
      </w:r>
      <w:r w:rsidRPr="1A54CCB8">
        <w:rPr>
          <w:rStyle w:val="normaltextrun"/>
          <w:rFonts w:eastAsiaTheme="majorEastAsia"/>
        </w:rPr>
        <w:t xml:space="preserve"> paragrahvi 28 lõige</w:t>
      </w:r>
      <w:ins w:id="84" w:author="Aili Sandre - JUSTDIGI" w:date="2024-12-30T11:26:00Z" w16du:dateUtc="2024-12-30T09:26:00Z">
        <w:r w:rsidR="003D7E36">
          <w:rPr>
            <w:rStyle w:val="normaltextrun"/>
            <w:rFonts w:eastAsiaTheme="majorEastAsia"/>
          </w:rPr>
          <w:t>t</w:t>
        </w:r>
      </w:ins>
      <w:r w:rsidRPr="1A54CCB8">
        <w:rPr>
          <w:rStyle w:val="normaltextrun"/>
          <w:rFonts w:eastAsiaTheme="majorEastAsia"/>
        </w:rPr>
        <w:t xml:space="preserve"> 8 täiendatakse neljanda lausega järgmises sõnastuses:</w:t>
      </w:r>
    </w:p>
    <w:p w14:paraId="4950D0CE" w14:textId="281D3DB1" w:rsidR="00B745F6" w:rsidRPr="00B745F6" w:rsidRDefault="005C7136" w:rsidP="0058723E">
      <w:pPr>
        <w:pStyle w:val="paragraph"/>
        <w:spacing w:before="0" w:beforeAutospacing="0" w:after="0" w:afterAutospacing="0"/>
        <w:jc w:val="both"/>
        <w:textAlignment w:val="baseline"/>
        <w:rPr>
          <w:rStyle w:val="normaltextrun"/>
          <w:rFonts w:eastAsiaTheme="majorEastAsia"/>
          <w:strike/>
        </w:rPr>
      </w:pPr>
      <w:r w:rsidRPr="1A54CCB8">
        <w:rPr>
          <w:rStyle w:val="normaltextrun"/>
          <w:rFonts w:eastAsiaTheme="majorEastAsia"/>
        </w:rPr>
        <w:t xml:space="preserve">„Riigimetsa majandaja võib püsimetsana majandamisel lisaks käesolevas paragrahvis sätestatule lähtuda §-s 43¹ </w:t>
      </w:r>
      <w:ins w:id="85" w:author="Aili Sandre - JUSTDIGI" w:date="2024-12-30T10:38:00Z" w16du:dateUtc="2024-12-30T08:38:00Z">
        <w:r w:rsidR="00F46FB8">
          <w:rPr>
            <w:rStyle w:val="normaltextrun"/>
            <w:rFonts w:eastAsiaTheme="majorEastAsia"/>
          </w:rPr>
          <w:t xml:space="preserve">sätestatud </w:t>
        </w:r>
      </w:ins>
      <w:r w:rsidRPr="1A54CCB8">
        <w:rPr>
          <w:rStyle w:val="normaltextrun"/>
          <w:rFonts w:eastAsiaTheme="majorEastAsia"/>
        </w:rPr>
        <w:t>püsimetsa majandamise</w:t>
      </w:r>
      <w:del w:id="86" w:author="Aili Sandre - JUSTDIGI" w:date="2024-12-30T10:38:00Z" w16du:dateUtc="2024-12-30T08:38:00Z">
        <w:r w:rsidRPr="1A54CCB8" w:rsidDel="00F46FB8">
          <w:rPr>
            <w:rStyle w:val="normaltextrun"/>
            <w:rFonts w:eastAsiaTheme="majorEastAsia"/>
          </w:rPr>
          <w:delText>le sätestatud</w:delText>
        </w:r>
      </w:del>
      <w:r w:rsidRPr="1A54CCB8">
        <w:rPr>
          <w:rStyle w:val="normaltextrun"/>
          <w:rFonts w:eastAsiaTheme="majorEastAsia"/>
        </w:rPr>
        <w:t xml:space="preserve"> tingimustest.“;</w:t>
      </w:r>
      <w:del w:id="87" w:author="Aili Sandre - JUSTDIGI" w:date="2024-12-30T11:27:00Z" w16du:dateUtc="2024-12-30T09:27:00Z">
        <w:r w:rsidRPr="1A54CCB8" w:rsidDel="003D7E36">
          <w:rPr>
            <w:rStyle w:val="normaltextrun"/>
            <w:rFonts w:eastAsiaTheme="majorEastAsia"/>
          </w:rPr>
          <w:delText xml:space="preserve"> </w:delText>
        </w:r>
      </w:del>
    </w:p>
    <w:p w14:paraId="6770CC20" w14:textId="77777777" w:rsidR="005C7136" w:rsidRDefault="005C7136" w:rsidP="0058723E">
      <w:pPr>
        <w:pStyle w:val="paragraph"/>
        <w:spacing w:before="0" w:beforeAutospacing="0" w:after="0" w:afterAutospacing="0"/>
        <w:jc w:val="both"/>
        <w:textAlignment w:val="baseline"/>
        <w:rPr>
          <w:rStyle w:val="normaltextrun"/>
          <w:rFonts w:eastAsiaTheme="majorEastAsia"/>
        </w:rPr>
      </w:pPr>
    </w:p>
    <w:p w14:paraId="53012249" w14:textId="1DBF4853" w:rsidR="002E3247" w:rsidRPr="00FB27A8" w:rsidRDefault="002E3247" w:rsidP="0058723E">
      <w:pPr>
        <w:pStyle w:val="paragraph"/>
        <w:spacing w:before="0" w:beforeAutospacing="0" w:after="0" w:afterAutospacing="0"/>
        <w:jc w:val="both"/>
        <w:textAlignment w:val="baseline"/>
        <w:rPr>
          <w:rStyle w:val="normaltextrun"/>
          <w:rFonts w:eastAsiaTheme="majorEastAsia"/>
        </w:rPr>
      </w:pPr>
      <w:r w:rsidRPr="00FB27A8">
        <w:rPr>
          <w:rStyle w:val="normaltextrun"/>
          <w:rFonts w:eastAsiaTheme="majorEastAsia"/>
          <w:b/>
          <w:bCs/>
        </w:rPr>
        <w:t>20)</w:t>
      </w:r>
      <w:r w:rsidRPr="00FB27A8">
        <w:rPr>
          <w:rStyle w:val="normaltextrun"/>
          <w:rFonts w:eastAsiaTheme="majorEastAsia"/>
        </w:rPr>
        <w:t xml:space="preserve"> paragrahvi 28 lõige </w:t>
      </w:r>
      <w:bookmarkStart w:id="88" w:name="_Hlk185505568"/>
      <w:r w:rsidRPr="00FB27A8">
        <w:rPr>
          <w:rStyle w:val="normaltextrun"/>
          <w:rFonts w:eastAsiaTheme="majorEastAsia"/>
        </w:rPr>
        <w:t>8</w:t>
      </w:r>
      <w:r w:rsidRPr="00FB27A8">
        <w:rPr>
          <w:rStyle w:val="normaltextrun"/>
          <w:rFonts w:eastAsiaTheme="majorEastAsia"/>
          <w:vertAlign w:val="superscript"/>
        </w:rPr>
        <w:t>2</w:t>
      </w:r>
      <w:r w:rsidRPr="00FB27A8">
        <w:rPr>
          <w:rStyle w:val="normaltextrun"/>
          <w:rFonts w:eastAsiaTheme="majorEastAsia"/>
        </w:rPr>
        <w:t xml:space="preserve"> muudetakse </w:t>
      </w:r>
      <w:bookmarkEnd w:id="88"/>
      <w:r w:rsidRPr="00FB27A8">
        <w:rPr>
          <w:rStyle w:val="normaltextrun"/>
          <w:rFonts w:eastAsiaTheme="majorEastAsia"/>
        </w:rPr>
        <w:t>ja sõnastatakse järgmiselt:</w:t>
      </w:r>
    </w:p>
    <w:p w14:paraId="5D4251DD" w14:textId="7C3C5EDB" w:rsidR="002E3247" w:rsidRPr="00FB27A8" w:rsidRDefault="002E3247" w:rsidP="0058723E">
      <w:pPr>
        <w:pStyle w:val="paragraph"/>
        <w:spacing w:before="0" w:beforeAutospacing="0" w:after="0" w:afterAutospacing="0"/>
        <w:jc w:val="both"/>
        <w:textAlignment w:val="baseline"/>
        <w:rPr>
          <w:rStyle w:val="normaltextrun"/>
          <w:rFonts w:eastAsiaTheme="majorEastAsia"/>
        </w:rPr>
      </w:pPr>
      <w:r w:rsidRPr="00FB27A8">
        <w:rPr>
          <w:rStyle w:val="normaltextrun"/>
          <w:rFonts w:eastAsiaTheme="majorEastAsia"/>
        </w:rPr>
        <w:t>„(8</w:t>
      </w:r>
      <w:r w:rsidRPr="00FB27A8">
        <w:rPr>
          <w:rStyle w:val="normaltextrun"/>
          <w:rFonts w:eastAsiaTheme="majorEastAsia"/>
          <w:vertAlign w:val="superscript"/>
        </w:rPr>
        <w:t>2</w:t>
      </w:r>
      <w:r w:rsidRPr="00FB27A8">
        <w:rPr>
          <w:rStyle w:val="normaltextrun"/>
          <w:rFonts w:eastAsiaTheme="majorEastAsia"/>
        </w:rPr>
        <w:t xml:space="preserve">) Püsimetsana majandamine käesoleva seaduse tähenduses on metsa majandamise viis, millega kujundatakse ja hoitakse </w:t>
      </w:r>
      <w:commentRangeStart w:id="89"/>
      <w:r w:rsidRPr="00FB27A8">
        <w:rPr>
          <w:rStyle w:val="normaltextrun"/>
          <w:rFonts w:eastAsiaTheme="majorEastAsia"/>
        </w:rPr>
        <w:t xml:space="preserve">struktuurilt, </w:t>
      </w:r>
      <w:proofErr w:type="spellStart"/>
      <w:r w:rsidRPr="00FB27A8">
        <w:rPr>
          <w:rStyle w:val="normaltextrun"/>
          <w:rFonts w:eastAsiaTheme="majorEastAsia"/>
        </w:rPr>
        <w:t>liigiliselt</w:t>
      </w:r>
      <w:proofErr w:type="spellEnd"/>
      <w:r w:rsidRPr="00FB27A8">
        <w:rPr>
          <w:rStyle w:val="normaltextrun"/>
          <w:rFonts w:eastAsiaTheme="majorEastAsia"/>
        </w:rPr>
        <w:t xml:space="preserve"> ja vanuseliselt mitmekesist </w:t>
      </w:r>
      <w:commentRangeEnd w:id="89"/>
      <w:r w:rsidR="00AC7F4C">
        <w:rPr>
          <w:rStyle w:val="Kommentaariviide"/>
          <w:rFonts w:asciiTheme="minorHAnsi" w:eastAsiaTheme="minorHAnsi" w:hAnsiTheme="minorHAnsi" w:cstheme="minorBidi"/>
          <w:kern w:val="2"/>
          <w:lang w:eastAsia="en-US"/>
          <w14:ligatures w14:val="standardContextual"/>
        </w:rPr>
        <w:commentReference w:id="89"/>
      </w:r>
      <w:r w:rsidRPr="00FB27A8">
        <w:rPr>
          <w:rStyle w:val="normaltextrun"/>
          <w:rFonts w:eastAsiaTheme="majorEastAsia"/>
        </w:rPr>
        <w:t>puistut ning kus raiutud või välja langenud puud asenduvad või asendatakse kasvukohale looduslikult omaste puuliikidega.“;</w:t>
      </w:r>
    </w:p>
    <w:p w14:paraId="7D0C0BE9" w14:textId="77777777" w:rsidR="002E3247" w:rsidRPr="00B745F6" w:rsidRDefault="002E3247" w:rsidP="0058723E">
      <w:pPr>
        <w:pStyle w:val="paragraph"/>
        <w:spacing w:before="0" w:beforeAutospacing="0" w:after="0" w:afterAutospacing="0"/>
        <w:jc w:val="both"/>
        <w:textAlignment w:val="baseline"/>
        <w:rPr>
          <w:rStyle w:val="normaltextrun"/>
          <w:rFonts w:eastAsiaTheme="majorEastAsia"/>
        </w:rPr>
      </w:pPr>
    </w:p>
    <w:p w14:paraId="2AFBF619" w14:textId="17E3B62B" w:rsidR="005C7136" w:rsidRPr="005C7136" w:rsidRDefault="005C7136" w:rsidP="0058723E">
      <w:pPr>
        <w:pStyle w:val="paragraph"/>
        <w:spacing w:before="0" w:beforeAutospacing="0" w:after="0" w:afterAutospacing="0"/>
        <w:jc w:val="both"/>
        <w:textAlignment w:val="baseline"/>
      </w:pPr>
      <w:r w:rsidRPr="1A54CCB8">
        <w:rPr>
          <w:rStyle w:val="normaltextrun"/>
          <w:rFonts w:eastAsiaTheme="majorEastAsia"/>
          <w:b/>
          <w:bCs/>
        </w:rPr>
        <w:t>2</w:t>
      </w:r>
      <w:r w:rsidR="00FB27A8">
        <w:rPr>
          <w:rStyle w:val="normaltextrun"/>
          <w:rFonts w:eastAsiaTheme="majorEastAsia"/>
          <w:b/>
          <w:bCs/>
        </w:rPr>
        <w:t>1</w:t>
      </w:r>
      <w:r w:rsidRPr="1A54CCB8">
        <w:rPr>
          <w:rStyle w:val="normaltextrun"/>
          <w:rFonts w:eastAsiaTheme="majorEastAsia"/>
          <w:b/>
          <w:bCs/>
        </w:rPr>
        <w:t>)</w:t>
      </w:r>
      <w:r w:rsidRPr="1A54CCB8">
        <w:rPr>
          <w:rStyle w:val="normaltextrun"/>
          <w:rFonts w:eastAsiaTheme="majorEastAsia"/>
        </w:rPr>
        <w:t xml:space="preserve"> paragrahvi 28 lõige</w:t>
      </w:r>
      <w:ins w:id="90" w:author="Aili Sandre - JUSTDIGI" w:date="2024-12-30T10:40:00Z" w16du:dateUtc="2024-12-30T08:40:00Z">
        <w:r w:rsidR="00AC7F4C">
          <w:rPr>
            <w:rStyle w:val="normaltextrun"/>
            <w:rFonts w:eastAsiaTheme="majorEastAsia"/>
          </w:rPr>
          <w:t>t</w:t>
        </w:r>
      </w:ins>
      <w:r w:rsidRPr="1A54CCB8">
        <w:rPr>
          <w:rStyle w:val="normaltextrun"/>
          <w:rFonts w:eastAsiaTheme="majorEastAsia"/>
        </w:rPr>
        <w:t xml:space="preserve"> 10 täiendatakse pärast sõna </w:t>
      </w:r>
      <w:r>
        <w:t>„</w:t>
      </w:r>
      <w:r w:rsidRPr="1A54CCB8">
        <w:rPr>
          <w:rStyle w:val="normaltextrun"/>
          <w:rFonts w:eastAsiaTheme="majorEastAsia"/>
        </w:rPr>
        <w:t>tase</w:t>
      </w:r>
      <w:ins w:id="91" w:author="Aili Sandre - JUSTDIGI" w:date="2024-12-30T10:40:00Z" w16du:dateUtc="2024-12-30T08:40:00Z">
        <w:r w:rsidR="00AC7F4C">
          <w:rPr>
            <w:rStyle w:val="normaltextrun"/>
            <w:rFonts w:eastAsiaTheme="majorEastAsia"/>
          </w:rPr>
          <w:t>“</w:t>
        </w:r>
      </w:ins>
      <w:del w:id="92" w:author="Aili Sandre - JUSTDIGI" w:date="2024-12-30T10:40:00Z" w16du:dateUtc="2024-12-30T08:40:00Z">
        <w:r w:rsidRPr="1A54CCB8" w:rsidDel="00AC7F4C">
          <w:rPr>
            <w:rStyle w:val="normaltextrun"/>
            <w:rFonts w:eastAsiaTheme="majorEastAsia"/>
          </w:rPr>
          <w:delText>”</w:delText>
        </w:r>
      </w:del>
      <w:r w:rsidRPr="1A54CCB8">
        <w:rPr>
          <w:rStyle w:val="normaltextrun"/>
          <w:rFonts w:eastAsiaTheme="majorEastAsia"/>
        </w:rPr>
        <w:t xml:space="preserve"> </w:t>
      </w:r>
      <w:commentRangeStart w:id="93"/>
      <w:r w:rsidRPr="1A54CCB8">
        <w:rPr>
          <w:rStyle w:val="normaltextrun"/>
          <w:rFonts w:eastAsiaTheme="majorEastAsia"/>
        </w:rPr>
        <w:t>lauseosaga</w:t>
      </w:r>
      <w:commentRangeEnd w:id="93"/>
      <w:r w:rsidR="003D693F">
        <w:rPr>
          <w:rStyle w:val="Kommentaariviide"/>
          <w:rFonts w:asciiTheme="minorHAnsi" w:eastAsiaTheme="minorHAnsi" w:hAnsiTheme="minorHAnsi" w:cstheme="minorBidi"/>
          <w:kern w:val="2"/>
          <w:lang w:eastAsia="en-US"/>
          <w14:ligatures w14:val="standardContextual"/>
        </w:rPr>
        <w:commentReference w:id="93"/>
      </w:r>
      <w:r w:rsidRPr="1A54CCB8">
        <w:rPr>
          <w:rStyle w:val="normaltextrun"/>
          <w:rFonts w:eastAsiaTheme="majorEastAsia"/>
        </w:rPr>
        <w:t xml:space="preserve"> </w:t>
      </w:r>
      <w:del w:id="94" w:author="Aili Sandre - JUSTDIGI" w:date="2024-12-30T10:41:00Z" w16du:dateUtc="2024-12-30T08:41:00Z">
        <w:r w:rsidRPr="1A54CCB8" w:rsidDel="00AC7F4C">
          <w:rPr>
            <w:rStyle w:val="normaltextrun"/>
            <w:rFonts w:eastAsiaTheme="majorEastAsia"/>
          </w:rPr>
          <w:delText xml:space="preserve">järgmiselt: </w:delText>
        </w:r>
      </w:del>
      <w:r>
        <w:t xml:space="preserve">„välja arvatud raie tegemisel kutseõppeasutuse </w:t>
      </w:r>
      <w:ins w:id="95" w:author="Aili Sandre - JUSTDIGI" w:date="2024-12-30T10:41:00Z" w16du:dateUtc="2024-12-30T08:41:00Z">
        <w:r w:rsidR="00AC7F4C">
          <w:t>korraldatava</w:t>
        </w:r>
      </w:ins>
      <w:del w:id="96" w:author="Aili Sandre - JUSTDIGI" w:date="2024-12-30T10:41:00Z" w16du:dateUtc="2024-12-30T08:41:00Z">
        <w:r w:rsidDel="00AC7F4C">
          <w:delText>läbiviidava</w:delText>
        </w:r>
      </w:del>
      <w:r>
        <w:t xml:space="preserve"> õppe käigus;“</w:t>
      </w:r>
      <w:ins w:id="97" w:author="Aili Sandre - JUSTDIGI" w:date="2024-12-30T10:41:00Z" w16du:dateUtc="2024-12-30T08:41:00Z">
        <w:r w:rsidR="00AC7F4C">
          <w:t>;</w:t>
        </w:r>
      </w:ins>
    </w:p>
    <w:p w14:paraId="1F1CDD4C" w14:textId="77777777" w:rsidR="005C7136" w:rsidRPr="005C7136" w:rsidRDefault="005C7136" w:rsidP="0058723E">
      <w:pPr>
        <w:pStyle w:val="paragraph"/>
        <w:spacing w:before="0" w:beforeAutospacing="0" w:after="0" w:afterAutospacing="0"/>
        <w:jc w:val="both"/>
        <w:textAlignment w:val="baseline"/>
      </w:pPr>
    </w:p>
    <w:p w14:paraId="316279A3" w14:textId="1A666B65" w:rsidR="005C7136" w:rsidRPr="005C7136" w:rsidRDefault="005C7136" w:rsidP="622932D2">
      <w:pPr>
        <w:pStyle w:val="paragraph"/>
        <w:spacing w:before="0" w:beforeAutospacing="0" w:after="0" w:afterAutospacing="0"/>
        <w:jc w:val="both"/>
        <w:textAlignment w:val="baseline"/>
        <w:rPr>
          <w:rStyle w:val="normaltextrun"/>
          <w:rFonts w:eastAsiaTheme="majorEastAsia"/>
        </w:rPr>
      </w:pPr>
      <w:r w:rsidRPr="622932D2">
        <w:rPr>
          <w:rStyle w:val="normaltextrun"/>
          <w:rFonts w:eastAsiaTheme="majorEastAsia"/>
          <w:b/>
          <w:bCs/>
        </w:rPr>
        <w:t>2</w:t>
      </w:r>
      <w:r w:rsidR="00FB27A8" w:rsidRPr="622932D2">
        <w:rPr>
          <w:rStyle w:val="normaltextrun"/>
          <w:rFonts w:eastAsiaTheme="majorEastAsia"/>
          <w:b/>
          <w:bCs/>
        </w:rPr>
        <w:t>2</w:t>
      </w:r>
      <w:r w:rsidRPr="622932D2">
        <w:rPr>
          <w:rStyle w:val="normaltextrun"/>
          <w:rFonts w:eastAsiaTheme="majorEastAsia"/>
          <w:b/>
          <w:bCs/>
        </w:rPr>
        <w:t>)</w:t>
      </w:r>
      <w:r w:rsidRPr="622932D2">
        <w:rPr>
          <w:rStyle w:val="normaltextrun"/>
          <w:rFonts w:eastAsiaTheme="majorEastAsia"/>
        </w:rPr>
        <w:t xml:space="preserve"> paragrahvi 29 lõike 1 sissejuhatavast lauseosast jäetakse välja </w:t>
      </w:r>
      <w:commentRangeStart w:id="98"/>
      <w:r w:rsidRPr="622932D2">
        <w:rPr>
          <w:rStyle w:val="normaltextrun"/>
          <w:rFonts w:eastAsiaTheme="majorEastAsia"/>
        </w:rPr>
        <w:t>lauseosa</w:t>
      </w:r>
      <w:commentRangeEnd w:id="98"/>
      <w:r>
        <w:commentReference w:id="98"/>
      </w:r>
      <w:r w:rsidRPr="622932D2">
        <w:rPr>
          <w:rStyle w:val="normaltextrun"/>
          <w:rFonts w:eastAsiaTheme="majorEastAsia"/>
        </w:rPr>
        <w:t xml:space="preserve"> „ühe aasta jooksul raie algusest arvates“;</w:t>
      </w:r>
    </w:p>
    <w:p w14:paraId="29E13191"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3F3748DD" w14:textId="446DEC7F"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1A54CCB8">
        <w:rPr>
          <w:rStyle w:val="normaltextrun"/>
          <w:rFonts w:eastAsiaTheme="majorEastAsia"/>
          <w:b/>
          <w:bCs/>
        </w:rPr>
        <w:t>2</w:t>
      </w:r>
      <w:r w:rsidR="00FB27A8">
        <w:rPr>
          <w:rStyle w:val="normaltextrun"/>
          <w:rFonts w:eastAsiaTheme="majorEastAsia"/>
          <w:b/>
          <w:bCs/>
        </w:rPr>
        <w:t>3</w:t>
      </w:r>
      <w:r w:rsidRPr="1A54CCB8">
        <w:rPr>
          <w:rStyle w:val="normaltextrun"/>
          <w:rFonts w:eastAsiaTheme="majorEastAsia"/>
          <w:b/>
          <w:bCs/>
        </w:rPr>
        <w:t>)</w:t>
      </w:r>
      <w:r>
        <w:t xml:space="preserve"> </w:t>
      </w:r>
      <w:r w:rsidRPr="1A54CCB8">
        <w:rPr>
          <w:rStyle w:val="normaltextrun"/>
          <w:rFonts w:eastAsiaTheme="majorEastAsia"/>
        </w:rPr>
        <w:t>paragrahvi 29 lõike 1 punkt 3 muudetakse ja sõnastatakse järgmiselt:</w:t>
      </w:r>
    </w:p>
    <w:p w14:paraId="46F3212C" w14:textId="79E4796A" w:rsidR="005C7136" w:rsidRPr="005C7136" w:rsidRDefault="005C7136" w:rsidP="622932D2">
      <w:pPr>
        <w:pStyle w:val="paragraph"/>
        <w:spacing w:before="0" w:beforeAutospacing="0" w:after="0" w:afterAutospacing="0"/>
        <w:jc w:val="both"/>
        <w:textAlignment w:val="baseline"/>
      </w:pPr>
      <w:r>
        <w:t xml:space="preserve">„3) </w:t>
      </w:r>
      <w:commentRangeStart w:id="99"/>
      <w:r>
        <w:t>säilikpuud ehk elustiku mitmekesisuse tagamiseks vajalikud puud, vähemalt 15 esimese rinde elusat puud hektari kohta, kuid mitte vähem kui tüvepuidu kogumahuga kümme tihumeetrit hektari kohta.</w:t>
      </w:r>
      <w:commentRangeEnd w:id="99"/>
      <w:r>
        <w:commentReference w:id="99"/>
      </w:r>
      <w:r>
        <w:t>“</w:t>
      </w:r>
      <w:ins w:id="100" w:author="Aili Sandre - JUSTDIGI" w:date="2024-12-30T10:44:00Z">
        <w:r w:rsidR="00AC7F4C">
          <w:t>;</w:t>
        </w:r>
      </w:ins>
    </w:p>
    <w:p w14:paraId="784C7B7C" w14:textId="77777777" w:rsidR="005C7136" w:rsidRPr="005C7136" w:rsidRDefault="005C7136" w:rsidP="0058723E">
      <w:pPr>
        <w:pStyle w:val="paragraph"/>
        <w:spacing w:before="0" w:beforeAutospacing="0" w:after="0" w:afterAutospacing="0"/>
        <w:jc w:val="both"/>
        <w:textAlignment w:val="baseline"/>
      </w:pPr>
    </w:p>
    <w:p w14:paraId="71A64535" w14:textId="27FF02C0"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bCs/>
        </w:rPr>
        <w:t>2</w:t>
      </w:r>
      <w:r w:rsidR="00FB27A8">
        <w:rPr>
          <w:rStyle w:val="normaltextrun"/>
          <w:rFonts w:eastAsiaTheme="majorEastAsia"/>
          <w:b/>
          <w:bCs/>
        </w:rPr>
        <w:t>4</w:t>
      </w:r>
      <w:r w:rsidRPr="005C7136">
        <w:rPr>
          <w:rStyle w:val="normaltextrun"/>
          <w:rFonts w:eastAsiaTheme="majorEastAsia"/>
          <w:b/>
          <w:bCs/>
        </w:rPr>
        <w:t>)</w:t>
      </w:r>
      <w:r w:rsidRPr="005C7136">
        <w:rPr>
          <w:rStyle w:val="normaltextrun"/>
          <w:rFonts w:eastAsiaTheme="majorEastAsia"/>
        </w:rPr>
        <w:t xml:space="preserve"> paragrahvi 29 lõike 11 punkt 2 muudetakse ja sõnastatakse järgmiselt:</w:t>
      </w:r>
    </w:p>
    <w:p w14:paraId="12B9FDBD"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„2) leesikaloo, </w:t>
      </w:r>
      <w:proofErr w:type="spellStart"/>
      <w:r w:rsidRPr="005C7136">
        <w:rPr>
          <w:rStyle w:val="normaltextrun"/>
          <w:rFonts w:eastAsiaTheme="majorEastAsia"/>
        </w:rPr>
        <w:t>kastikuloo</w:t>
      </w:r>
      <w:proofErr w:type="spellEnd"/>
      <w:r w:rsidRPr="005C7136">
        <w:rPr>
          <w:rStyle w:val="normaltextrun"/>
          <w:rFonts w:eastAsiaTheme="majorEastAsia"/>
        </w:rPr>
        <w:t xml:space="preserve">, </w:t>
      </w:r>
      <w:proofErr w:type="spellStart"/>
      <w:r w:rsidRPr="005C7136">
        <w:rPr>
          <w:rStyle w:val="normaltextrun"/>
          <w:rFonts w:eastAsiaTheme="majorEastAsia"/>
        </w:rPr>
        <w:t>lubikaloo</w:t>
      </w:r>
      <w:proofErr w:type="spellEnd"/>
      <w:r w:rsidRPr="005C7136">
        <w:rPr>
          <w:rStyle w:val="normaltextrun"/>
          <w:rFonts w:eastAsiaTheme="majorEastAsia"/>
        </w:rPr>
        <w:t>, sambliku, siirdesoo, madalsoo, lodu ja raba kasvukohatüübis raielangi pindala olla suurem kui kaks hektarit;“;</w:t>
      </w:r>
    </w:p>
    <w:p w14:paraId="0447FC54"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58A7CCA0" w14:textId="4F135899"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2</w:t>
      </w:r>
      <w:r w:rsidR="00FB27A8">
        <w:rPr>
          <w:rStyle w:val="normaltextrun"/>
          <w:rFonts w:eastAsiaTheme="majorEastAsia"/>
          <w:b/>
          <w:bCs/>
        </w:rPr>
        <w:t>5</w:t>
      </w:r>
      <w:r w:rsidRPr="005C7136">
        <w:rPr>
          <w:rStyle w:val="normaltextrun"/>
          <w:rFonts w:eastAsiaTheme="majorEastAsia"/>
          <w:b/>
          <w:bCs/>
        </w:rPr>
        <w:t>)</w:t>
      </w:r>
      <w:r w:rsidRPr="005C7136">
        <w:rPr>
          <w:rStyle w:val="normaltextrun"/>
          <w:rFonts w:eastAsiaTheme="majorEastAsia"/>
        </w:rPr>
        <w:t xml:space="preserve"> paragrahvi 29 lõike 11 punkt 2¹ tunnistatakse kehtetuks;</w:t>
      </w:r>
    </w:p>
    <w:p w14:paraId="3861F31D"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20B862F9" w14:textId="4DCB5886"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2</w:t>
      </w:r>
      <w:r w:rsidR="00FB27A8">
        <w:rPr>
          <w:rStyle w:val="normaltextrun"/>
          <w:rFonts w:eastAsiaTheme="majorEastAsia"/>
          <w:b/>
          <w:bCs/>
        </w:rPr>
        <w:t>6</w:t>
      </w:r>
      <w:r w:rsidRPr="005C7136">
        <w:rPr>
          <w:rStyle w:val="normaltextrun"/>
          <w:rFonts w:eastAsiaTheme="majorEastAsia"/>
          <w:b/>
          <w:bCs/>
        </w:rPr>
        <w:t>)</w:t>
      </w:r>
      <w:r w:rsidRPr="005C7136">
        <w:rPr>
          <w:rStyle w:val="normaltextrun"/>
          <w:rFonts w:eastAsiaTheme="majorEastAsia"/>
        </w:rPr>
        <w:t xml:space="preserve"> paragrahvi 29 lõike 11 punktid 3 ja 4 muudetakse ning sõnastatakse järgmiselt:</w:t>
      </w:r>
    </w:p>
    <w:p w14:paraId="5CB9B037" w14:textId="77777777"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rPr>
        <w:t>„3) käesoleva lõike punktis 2 nimetamata kasvukohatüüpides raielank olla suurem kui viis hektarit;</w:t>
      </w:r>
    </w:p>
    <w:p w14:paraId="5AAA0BF0"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4) erinevates kasvukohatüüpides asuva raielangi pindala olla suurem kui viis hektarit, arvestades käesoleva lõike punktis 2 sätestatud piiranguid.“;</w:t>
      </w:r>
    </w:p>
    <w:p w14:paraId="4898EDD9"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2DE97ABF" w14:textId="029F9587"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2</w:t>
      </w:r>
      <w:r w:rsidR="00FB27A8">
        <w:rPr>
          <w:rStyle w:val="normaltextrun"/>
          <w:rFonts w:eastAsiaTheme="majorEastAsia"/>
          <w:b/>
          <w:bCs/>
        </w:rPr>
        <w:t>7</w:t>
      </w:r>
      <w:r w:rsidRPr="005C7136">
        <w:rPr>
          <w:rStyle w:val="normaltextrun"/>
          <w:rFonts w:eastAsiaTheme="majorEastAsia"/>
          <w:b/>
          <w:bCs/>
        </w:rPr>
        <w:t>)</w:t>
      </w:r>
      <w:r w:rsidRPr="005C7136">
        <w:rPr>
          <w:rStyle w:val="normaltextrun"/>
          <w:rFonts w:eastAsiaTheme="majorEastAsia"/>
        </w:rPr>
        <w:t xml:space="preserve"> seadus</w:t>
      </w:r>
      <w:ins w:id="101" w:author="Aili Sandre - JUSTDIGI" w:date="2024-12-30T11:17:00Z" w16du:dateUtc="2024-12-30T09:17:00Z">
        <w:r w:rsidR="0058723E">
          <w:rPr>
            <w:rStyle w:val="normaltextrun"/>
            <w:rFonts w:eastAsiaTheme="majorEastAsia"/>
          </w:rPr>
          <w:t>t</w:t>
        </w:r>
      </w:ins>
      <w:del w:id="102" w:author="Aili Sandre - JUSTDIGI" w:date="2024-12-30T11:17:00Z" w16du:dateUtc="2024-12-30T09:17:00Z">
        <w:r w:rsidRPr="005C7136" w:rsidDel="0058723E">
          <w:rPr>
            <w:rStyle w:val="normaltextrun"/>
            <w:rFonts w:eastAsiaTheme="majorEastAsia"/>
          </w:rPr>
          <w:delText>e 4. peatükki</w:delText>
        </w:r>
      </w:del>
      <w:r w:rsidRPr="005C7136">
        <w:rPr>
          <w:rStyle w:val="normaltextrun"/>
          <w:rFonts w:eastAsiaTheme="majorEastAsia"/>
        </w:rPr>
        <w:t xml:space="preserve"> täiendatakse </w:t>
      </w:r>
      <w:r w:rsidRPr="005C7136">
        <w:rPr>
          <w:rStyle w:val="normaltextrun"/>
          <w:rFonts w:eastAsiaTheme="majorEastAsia"/>
          <w:color w:val="000000"/>
        </w:rPr>
        <w:t>§-</w:t>
      </w:r>
      <w:r w:rsidRPr="005C7136">
        <w:rPr>
          <w:rStyle w:val="normaltextrun"/>
          <w:rFonts w:eastAsiaTheme="majorEastAsia"/>
        </w:rPr>
        <w:t>ga 31¹ järgmises sõnastuses:</w:t>
      </w:r>
    </w:p>
    <w:p w14:paraId="7116ADDA"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b/>
          <w:bCs/>
        </w:rPr>
      </w:pPr>
      <w:r w:rsidRPr="005C7136">
        <w:rPr>
          <w:rStyle w:val="normaltextrun"/>
          <w:rFonts w:eastAsiaTheme="majorEastAsia"/>
        </w:rPr>
        <w:t>„</w:t>
      </w:r>
      <w:r w:rsidRPr="005C7136">
        <w:rPr>
          <w:rStyle w:val="normaltextrun"/>
          <w:rFonts w:eastAsiaTheme="majorEastAsia"/>
          <w:b/>
          <w:bCs/>
        </w:rPr>
        <w:t>§ 31¹. Trassiraie</w:t>
      </w:r>
    </w:p>
    <w:p w14:paraId="0E187471"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5B37CA6C"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(1) Trassiraie on raie, mille hulka kuulub kvartali- või piirisihi </w:t>
      </w:r>
      <w:proofErr w:type="spellStart"/>
      <w:r w:rsidRPr="005C7136">
        <w:rPr>
          <w:rStyle w:val="normaltextrun"/>
          <w:rFonts w:eastAsiaTheme="majorEastAsia"/>
        </w:rPr>
        <w:t>sisseraie</w:t>
      </w:r>
      <w:proofErr w:type="spellEnd"/>
      <w:r w:rsidRPr="005C7136">
        <w:rPr>
          <w:rStyle w:val="normaltextrun"/>
          <w:rFonts w:eastAsiaTheme="majorEastAsia"/>
        </w:rPr>
        <w:t xml:space="preserve"> või olemasoleva sihi või teeserva, kraavikalda ja kraaviserva või mõne muu varem raadatud ala puhastamine puudest või puittaimestikust, mille keskmine </w:t>
      </w:r>
      <w:proofErr w:type="spellStart"/>
      <w:r w:rsidRPr="005C7136">
        <w:rPr>
          <w:rStyle w:val="normaltextrun"/>
          <w:rFonts w:eastAsiaTheme="majorEastAsia"/>
        </w:rPr>
        <w:t>rinnasdiameeter</w:t>
      </w:r>
      <w:proofErr w:type="spellEnd"/>
      <w:r w:rsidRPr="005C7136">
        <w:rPr>
          <w:rStyle w:val="normaltextrun"/>
          <w:rFonts w:eastAsiaTheme="majorEastAsia"/>
        </w:rPr>
        <w:t xml:space="preserve"> ületab kaheksat sentimeetrit.</w:t>
      </w:r>
    </w:p>
    <w:p w14:paraId="065D73FE"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4A379A2F" w14:textId="09BEBC1F" w:rsidR="005C7136" w:rsidRPr="005C7136" w:rsidRDefault="005C7136" w:rsidP="0058723E">
      <w:pPr>
        <w:pStyle w:val="pf0"/>
        <w:spacing w:before="0" w:beforeAutospacing="0" w:after="0" w:afterAutospacing="0"/>
        <w:jc w:val="both"/>
        <w:rPr>
          <w:rStyle w:val="normaltextrun"/>
          <w:rFonts w:eastAsiaTheme="majorEastAsia"/>
        </w:rPr>
      </w:pPr>
      <w:r w:rsidRPr="1A54CCB8">
        <w:rPr>
          <w:rStyle w:val="normaltextrun"/>
          <w:rFonts w:eastAsiaTheme="majorEastAsia"/>
        </w:rPr>
        <w:t>(2) Kui trassiraie laius on üle nelja meetri, esitatakse trassi hooldamiseks või kaitsevööndiga ehitise korral ehitise ja selle kaitsevööndi korrashoiuks õigusaktides</w:t>
      </w:r>
      <w:ins w:id="103" w:author="Aili Sandre - JUSTDIGI" w:date="2024-12-30T10:47:00Z" w16du:dateUtc="2024-12-30T08:47:00Z">
        <w:r w:rsidR="00AC7F4C">
          <w:rPr>
            <w:rStyle w:val="normaltextrun"/>
            <w:rFonts w:eastAsiaTheme="majorEastAsia"/>
          </w:rPr>
          <w:t xml:space="preserve"> sätestatud</w:t>
        </w:r>
      </w:ins>
      <w:del w:id="104" w:author="Aili Sandre - JUSTDIGI" w:date="2024-12-30T10:47:00Z" w16du:dateUtc="2024-12-30T08:47:00Z">
        <w:r w:rsidRPr="1A54CCB8" w:rsidDel="00AC7F4C">
          <w:rPr>
            <w:rStyle w:val="normaltextrun"/>
            <w:rFonts w:eastAsiaTheme="majorEastAsia"/>
          </w:rPr>
          <w:delText>t tulenev</w:delText>
        </w:r>
      </w:del>
      <w:r w:rsidRPr="1A54CCB8">
        <w:rPr>
          <w:rStyle w:val="normaltextrun"/>
          <w:rFonts w:eastAsiaTheme="majorEastAsia"/>
        </w:rPr>
        <w:t xml:space="preserve"> kehtiv projekt, hoolduskava või muu dokument.“;</w:t>
      </w:r>
    </w:p>
    <w:p w14:paraId="5222DEC8" w14:textId="77777777" w:rsidR="005C7136" w:rsidRPr="005C7136" w:rsidRDefault="005C7136" w:rsidP="0058723E">
      <w:pPr>
        <w:pStyle w:val="pf0"/>
        <w:spacing w:before="0" w:beforeAutospacing="0" w:after="0" w:afterAutospacing="0"/>
        <w:jc w:val="both"/>
        <w:rPr>
          <w:rStyle w:val="normaltextrun"/>
          <w:rFonts w:eastAsiaTheme="majorEastAsia"/>
        </w:rPr>
      </w:pPr>
    </w:p>
    <w:p w14:paraId="1EC9731A" w14:textId="46E17BC1" w:rsidR="005C7136" w:rsidRPr="005C7136" w:rsidRDefault="005C7136" w:rsidP="0058723E">
      <w:pPr>
        <w:pStyle w:val="pf0"/>
        <w:spacing w:before="0" w:beforeAutospacing="0" w:after="0" w:afterAutospacing="0"/>
        <w:jc w:val="both"/>
        <w:rPr>
          <w:rStyle w:val="normaltextrun"/>
          <w:rFonts w:eastAsiaTheme="majorEastAsia"/>
        </w:rPr>
      </w:pPr>
      <w:bookmarkStart w:id="105" w:name="_Hlk184028547"/>
      <w:r w:rsidRPr="1A54CCB8">
        <w:rPr>
          <w:rStyle w:val="normaltextrun"/>
          <w:rFonts w:eastAsiaTheme="majorEastAsia"/>
          <w:b/>
          <w:bCs/>
        </w:rPr>
        <w:t>2</w:t>
      </w:r>
      <w:r w:rsidR="00FB27A8">
        <w:rPr>
          <w:rStyle w:val="normaltextrun"/>
          <w:rFonts w:eastAsiaTheme="majorEastAsia"/>
          <w:b/>
          <w:bCs/>
        </w:rPr>
        <w:t>8</w:t>
      </w:r>
      <w:r w:rsidRPr="1A54CCB8">
        <w:rPr>
          <w:rStyle w:val="normaltextrun"/>
          <w:rFonts w:eastAsiaTheme="majorEastAsia"/>
          <w:b/>
          <w:bCs/>
        </w:rPr>
        <w:t>)</w:t>
      </w:r>
      <w:r w:rsidRPr="1A54CCB8">
        <w:rPr>
          <w:rStyle w:val="normaltextrun"/>
          <w:rFonts w:eastAsiaTheme="majorEastAsia"/>
        </w:rPr>
        <w:t xml:space="preserve"> paragrahvi 32 lõige 1 muudetakse ja sõnastatakse järgmiselt:</w:t>
      </w:r>
    </w:p>
    <w:bookmarkEnd w:id="105"/>
    <w:p w14:paraId="31517B1F" w14:textId="70337833"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„(1) Raadamine on raie või muu tegevus, mida tehakse, et võimaldada maa kasutamist muul otstarbel kui metsa majandamiseks.</w:t>
      </w:r>
      <w:ins w:id="106" w:author="Aili Sandre - JUSTDIGI" w:date="2024-12-30T10:48:00Z" w16du:dateUtc="2024-12-30T08:48:00Z">
        <w:r w:rsidR="00AC7F4C">
          <w:rPr>
            <w:rStyle w:val="normaltextrun"/>
            <w:rFonts w:eastAsiaTheme="majorEastAsia"/>
          </w:rPr>
          <w:t>“</w:t>
        </w:r>
      </w:ins>
      <w:del w:id="107" w:author="Aili Sandre - JUSTDIGI" w:date="2024-12-30T10:48:00Z" w16du:dateUtc="2024-12-30T08:48:00Z">
        <w:r w:rsidRPr="005C7136" w:rsidDel="00AC7F4C">
          <w:rPr>
            <w:rStyle w:val="normaltextrun"/>
            <w:rFonts w:eastAsiaTheme="majorEastAsia"/>
          </w:rPr>
          <w:delText>”</w:delText>
        </w:r>
      </w:del>
      <w:r w:rsidRPr="005C7136">
        <w:rPr>
          <w:rStyle w:val="normaltextrun"/>
          <w:rFonts w:eastAsiaTheme="majorEastAsia"/>
        </w:rPr>
        <w:t>;</w:t>
      </w:r>
    </w:p>
    <w:p w14:paraId="1DED2377"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2D763F7C" w14:textId="33DFFED0" w:rsidR="005C7136" w:rsidRPr="005C7136" w:rsidRDefault="005C7136" w:rsidP="0058723E">
      <w:pPr>
        <w:pStyle w:val="pf0"/>
        <w:spacing w:before="0" w:beforeAutospacing="0" w:after="0" w:afterAutospacing="0"/>
        <w:jc w:val="both"/>
        <w:rPr>
          <w:rStyle w:val="normaltextrun"/>
          <w:rFonts w:eastAsiaTheme="majorEastAsia"/>
        </w:rPr>
      </w:pPr>
      <w:r w:rsidRPr="1A54CCB8">
        <w:rPr>
          <w:rStyle w:val="normaltextrun"/>
          <w:rFonts w:eastAsiaTheme="majorEastAsia"/>
          <w:b/>
          <w:bCs/>
        </w:rPr>
        <w:t>2</w:t>
      </w:r>
      <w:r w:rsidR="00FB27A8">
        <w:rPr>
          <w:rStyle w:val="normaltextrun"/>
          <w:rFonts w:eastAsiaTheme="majorEastAsia"/>
          <w:b/>
          <w:bCs/>
        </w:rPr>
        <w:t>9</w:t>
      </w:r>
      <w:r w:rsidRPr="1A54CCB8">
        <w:rPr>
          <w:rStyle w:val="normaltextrun"/>
          <w:rFonts w:eastAsiaTheme="majorEastAsia"/>
          <w:b/>
          <w:bCs/>
        </w:rPr>
        <w:t>)</w:t>
      </w:r>
      <w:r w:rsidRPr="1A54CCB8">
        <w:rPr>
          <w:rStyle w:val="normaltextrun"/>
          <w:rFonts w:eastAsiaTheme="majorEastAsia"/>
        </w:rPr>
        <w:t xml:space="preserve"> paragrahvi 32 lõi</w:t>
      </w:r>
      <w:ins w:id="108" w:author="Aili Sandre - JUSTDIGI" w:date="2024-12-30T10:48:00Z" w16du:dateUtc="2024-12-30T08:48:00Z">
        <w:r w:rsidR="00AC7F4C">
          <w:rPr>
            <w:rStyle w:val="normaltextrun"/>
            <w:rFonts w:eastAsiaTheme="majorEastAsia"/>
          </w:rPr>
          <w:t>k</w:t>
        </w:r>
      </w:ins>
      <w:del w:id="109" w:author="Aili Sandre - JUSTDIGI" w:date="2024-12-30T10:48:00Z" w16du:dateUtc="2024-12-30T08:48:00Z">
        <w:r w:rsidRPr="1A54CCB8" w:rsidDel="00AC7F4C">
          <w:rPr>
            <w:rStyle w:val="normaltextrun"/>
            <w:rFonts w:eastAsiaTheme="majorEastAsia"/>
          </w:rPr>
          <w:delText>g</w:delText>
        </w:r>
      </w:del>
      <w:r w:rsidRPr="1A54CCB8">
        <w:rPr>
          <w:rStyle w:val="normaltextrun"/>
          <w:rFonts w:eastAsiaTheme="majorEastAsia"/>
        </w:rPr>
        <w:t>e 2 punkt 2 tunnistatakse kehtetuks</w:t>
      </w:r>
      <w:del w:id="110" w:author="Aili Sandre - JUSTDIGI" w:date="2024-12-30T10:48:00Z" w16du:dateUtc="2024-12-30T08:48:00Z">
        <w:r w:rsidRPr="1A54CCB8" w:rsidDel="00AC7F4C">
          <w:rPr>
            <w:rStyle w:val="normaltextrun"/>
            <w:rFonts w:eastAsiaTheme="majorEastAsia"/>
          </w:rPr>
          <w:delText>.</w:delText>
        </w:r>
      </w:del>
      <w:r w:rsidRPr="1A54CCB8">
        <w:rPr>
          <w:rStyle w:val="normaltextrun"/>
          <w:rFonts w:eastAsiaTheme="majorEastAsia"/>
        </w:rPr>
        <w:t>;</w:t>
      </w:r>
    </w:p>
    <w:p w14:paraId="1AECF551"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06BD9E5D" w14:textId="70C017D9" w:rsidR="005C7136" w:rsidRPr="005C7136" w:rsidRDefault="00FB27A8" w:rsidP="0058723E">
      <w:pPr>
        <w:pStyle w:val="pf0"/>
        <w:spacing w:before="0" w:beforeAutospacing="0" w:after="0" w:afterAutospacing="0"/>
        <w:jc w:val="both"/>
        <w:rPr>
          <w:rStyle w:val="normaltextrun"/>
          <w:rFonts w:eastAsiaTheme="majorEastAsia"/>
        </w:rPr>
      </w:pPr>
      <w:r>
        <w:rPr>
          <w:rStyle w:val="normaltextrun"/>
          <w:rFonts w:eastAsiaTheme="majorEastAsia"/>
          <w:b/>
          <w:bCs/>
        </w:rPr>
        <w:t>30</w:t>
      </w:r>
      <w:r w:rsidR="005C7136" w:rsidRPr="1A54CCB8">
        <w:rPr>
          <w:rStyle w:val="normaltextrun"/>
          <w:rFonts w:eastAsiaTheme="majorEastAsia"/>
        </w:rPr>
        <w:t>) paragrahvi 32 lõike 2 punkt 4 muudetakse ja sõnastatakse järgmiselt:</w:t>
      </w:r>
      <w:del w:id="111" w:author="Aili Sandre - JUSTDIGI" w:date="2024-12-30T10:48:00Z" w16du:dateUtc="2024-12-30T08:48:00Z">
        <w:r w:rsidR="005C7136" w:rsidRPr="1A54CCB8" w:rsidDel="00AC7F4C">
          <w:rPr>
            <w:rStyle w:val="normaltextrun"/>
            <w:rFonts w:eastAsiaTheme="majorEastAsia"/>
          </w:rPr>
          <w:delText xml:space="preserve"> </w:delText>
        </w:r>
      </w:del>
    </w:p>
    <w:p w14:paraId="13ED1076" w14:textId="68257696" w:rsidR="005C7136" w:rsidRDefault="005C7136" w:rsidP="0058723E">
      <w:pPr>
        <w:pStyle w:val="pf0"/>
        <w:spacing w:before="0" w:beforeAutospacing="0" w:after="0" w:afterAutospacing="0"/>
        <w:jc w:val="both"/>
        <w:rPr>
          <w:ins w:id="112" w:author="Aili Sandre - JUSTDIGI" w:date="2024-12-30T10:49:00Z" w16du:dateUtc="2024-12-30T08:49:00Z"/>
          <w:rStyle w:val="normaltextrun"/>
          <w:rFonts w:eastAsiaTheme="majorEastAsia"/>
          <w:b/>
          <w:bCs/>
        </w:rPr>
      </w:pPr>
      <w:r w:rsidRPr="1A54CCB8">
        <w:rPr>
          <w:rStyle w:val="normaltextrun"/>
          <w:rFonts w:eastAsiaTheme="majorEastAsia"/>
          <w:b/>
          <w:bCs/>
        </w:rPr>
        <w:t>„</w:t>
      </w:r>
      <w:r w:rsidRPr="1A54CCB8">
        <w:rPr>
          <w:rStyle w:val="normaltextrun"/>
          <w:rFonts w:eastAsiaTheme="majorEastAsia"/>
        </w:rPr>
        <w:t>4) õigusaktides</w:t>
      </w:r>
      <w:ins w:id="113" w:author="Aili Sandre - JUSTDIGI" w:date="2024-12-30T10:49:00Z" w16du:dateUtc="2024-12-30T08:49:00Z">
        <w:r w:rsidR="00AC7F4C">
          <w:rPr>
            <w:rStyle w:val="normaltextrun"/>
            <w:rFonts w:eastAsiaTheme="majorEastAsia"/>
          </w:rPr>
          <w:t xml:space="preserve"> sätestatud</w:t>
        </w:r>
      </w:ins>
      <w:del w:id="114" w:author="Aili Sandre - JUSTDIGI" w:date="2024-12-30T10:49:00Z" w16du:dateUtc="2024-12-30T08:49:00Z">
        <w:r w:rsidRPr="1A54CCB8" w:rsidDel="00AC7F4C">
          <w:rPr>
            <w:rStyle w:val="normaltextrun"/>
            <w:rFonts w:eastAsiaTheme="majorEastAsia"/>
          </w:rPr>
          <w:delText>t tuleneva</w:delText>
        </w:r>
      </w:del>
      <w:r w:rsidRPr="1A54CCB8">
        <w:rPr>
          <w:rStyle w:val="normaltextrun"/>
          <w:rFonts w:eastAsiaTheme="majorEastAsia"/>
        </w:rPr>
        <w:t xml:space="preserve"> kehtiva projekti või muu dokumendi alusel, mis on aluseks maa kasutamiseks muul otstarbel kui metsa majandamiseks.“;</w:t>
      </w:r>
      <w:del w:id="115" w:author="Aili Sandre - JUSTDIGI" w:date="2024-12-30T10:49:00Z" w16du:dateUtc="2024-12-30T08:49:00Z">
        <w:r w:rsidRPr="1A54CCB8" w:rsidDel="00AC7F4C">
          <w:rPr>
            <w:rStyle w:val="normaltextrun"/>
            <w:rFonts w:eastAsiaTheme="majorEastAsia"/>
            <w:b/>
            <w:bCs/>
          </w:rPr>
          <w:delText xml:space="preserve"> </w:delText>
        </w:r>
      </w:del>
    </w:p>
    <w:p w14:paraId="1784B09F" w14:textId="77777777" w:rsidR="00AC7F4C" w:rsidRPr="005C7136" w:rsidRDefault="00AC7F4C">
      <w:pPr>
        <w:pStyle w:val="pf0"/>
        <w:spacing w:before="0" w:beforeAutospacing="0" w:after="0" w:afterAutospacing="0"/>
        <w:jc w:val="both"/>
        <w:rPr>
          <w:rStyle w:val="normaltextrun"/>
          <w:rFonts w:eastAsiaTheme="minorEastAsia"/>
          <w:kern w:val="2"/>
          <w:lang w:eastAsia="en-US"/>
          <w14:ligatures w14:val="standardContextual"/>
        </w:rPr>
        <w:pPrChange w:id="116" w:author="Aili Sandre - JUSTDIGI" w:date="2024-12-30T11:21:00Z" w16du:dateUtc="2024-12-30T09:21:00Z">
          <w:pPr>
            <w:pStyle w:val="pf0"/>
            <w:jc w:val="both"/>
          </w:pPr>
        </w:pPrChange>
      </w:pPr>
    </w:p>
    <w:p w14:paraId="12FFDBDE" w14:textId="543F5617"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3</w:t>
      </w:r>
      <w:r w:rsidR="00FB27A8">
        <w:rPr>
          <w:rStyle w:val="normaltextrun"/>
          <w:rFonts w:eastAsiaTheme="majorEastAsia"/>
          <w:b/>
          <w:bCs/>
        </w:rPr>
        <w:t>1</w:t>
      </w:r>
      <w:r w:rsidRPr="005C7136">
        <w:rPr>
          <w:rStyle w:val="normaltextrun"/>
          <w:rFonts w:eastAsiaTheme="majorEastAsia"/>
          <w:b/>
          <w:bCs/>
        </w:rPr>
        <w:t>)</w:t>
      </w:r>
      <w:r w:rsidRPr="005C7136">
        <w:rPr>
          <w:rStyle w:val="normaltextrun"/>
          <w:rFonts w:eastAsiaTheme="majorEastAsia"/>
        </w:rPr>
        <w:t xml:space="preserve"> paragrahvi 36 lõike 1 punkt 1 muudetakse ja sõnastatakse järgmiselt:</w:t>
      </w:r>
    </w:p>
    <w:p w14:paraId="7CA282A0" w14:textId="36E39AB2" w:rsidR="005C7136" w:rsidRPr="005C7136" w:rsidRDefault="005C7136" w:rsidP="0058723E">
      <w:pPr>
        <w:pStyle w:val="paragraph"/>
        <w:spacing w:before="0" w:beforeAutospacing="0" w:after="0" w:afterAutospacing="0"/>
        <w:jc w:val="both"/>
        <w:textAlignment w:val="baseline"/>
      </w:pPr>
      <w:r w:rsidRPr="1A54CCB8">
        <w:rPr>
          <w:rStyle w:val="normaltextrun"/>
          <w:rFonts w:eastAsiaTheme="majorEastAsia"/>
        </w:rPr>
        <w:t>„1) kaitseväe ja Kaitseliidu harjutusväljadel kehtiva planeeringu kohaselt või Vabariigi Valitsuse loal;“;</w:t>
      </w:r>
    </w:p>
    <w:p w14:paraId="017A3010"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479273B5" w14:textId="714C061F"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3</w:t>
      </w:r>
      <w:r w:rsidR="00FB27A8">
        <w:rPr>
          <w:rStyle w:val="normaltextrun"/>
          <w:rFonts w:eastAsiaTheme="majorEastAsia"/>
          <w:b/>
          <w:bCs/>
        </w:rPr>
        <w:t>2</w:t>
      </w:r>
      <w:r w:rsidRPr="005C7136">
        <w:rPr>
          <w:rStyle w:val="normaltextrun"/>
          <w:rFonts w:eastAsiaTheme="majorEastAsia"/>
          <w:b/>
          <w:bCs/>
        </w:rPr>
        <w:t>)</w:t>
      </w:r>
      <w:r w:rsidRPr="005C7136">
        <w:rPr>
          <w:rStyle w:val="normaltextrun"/>
          <w:rFonts w:eastAsiaTheme="majorEastAsia"/>
        </w:rPr>
        <w:t xml:space="preserve"> paragrahvi 36 täiendatakse lõikega 2¹ järgmises sõnastuses:</w:t>
      </w:r>
    </w:p>
    <w:p w14:paraId="586DD2CD" w14:textId="3E8F1CD5" w:rsidR="005C7136" w:rsidRPr="005C7136" w:rsidRDefault="005C7136" w:rsidP="0058723E">
      <w:pPr>
        <w:pStyle w:val="paragraph"/>
        <w:spacing w:before="0" w:beforeAutospacing="0" w:after="0" w:afterAutospacing="0"/>
        <w:jc w:val="both"/>
        <w:textAlignment w:val="baseline"/>
      </w:pPr>
      <w:r w:rsidRPr="1A54CCB8">
        <w:rPr>
          <w:rStyle w:val="normaltextrun"/>
          <w:rFonts w:eastAsiaTheme="majorEastAsia"/>
        </w:rPr>
        <w:t xml:space="preserve">„(2¹) </w:t>
      </w:r>
      <w:r w:rsidR="3E514BF7" w:rsidRPr="1A54CCB8">
        <w:rPr>
          <w:rStyle w:val="normaltextrun"/>
          <w:rFonts w:eastAsiaTheme="majorEastAsia"/>
        </w:rPr>
        <w:t>K</w:t>
      </w:r>
      <w:r w:rsidRPr="1A54CCB8">
        <w:rPr>
          <w:rStyle w:val="normaltextrun"/>
          <w:rFonts w:eastAsiaTheme="majorEastAsia"/>
        </w:rPr>
        <w:t>äesoleva paragrahvi lõikes 2 nimetatud Vabariigi Valitsuse luba ei ole vajalik lõike 1 punktis 2 nimetatud juhul, kui riigimetsa valitseja on Kaitseministeerium.“;</w:t>
      </w:r>
    </w:p>
    <w:p w14:paraId="083CE4EF"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23274BDD" w14:textId="1C4CE330"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3</w:t>
      </w:r>
      <w:r w:rsidR="00FB27A8">
        <w:rPr>
          <w:rStyle w:val="normaltextrun"/>
          <w:rFonts w:eastAsiaTheme="majorEastAsia"/>
          <w:b/>
          <w:bCs/>
        </w:rPr>
        <w:t>3</w:t>
      </w:r>
      <w:r w:rsidRPr="005C7136">
        <w:rPr>
          <w:rStyle w:val="normaltextrun"/>
          <w:rFonts w:eastAsiaTheme="majorEastAsia"/>
          <w:b/>
          <w:bCs/>
        </w:rPr>
        <w:t>)</w:t>
      </w:r>
      <w:r w:rsidRPr="005C7136">
        <w:rPr>
          <w:rStyle w:val="normaltextrun"/>
          <w:rFonts w:eastAsiaTheme="majorEastAsia"/>
        </w:rPr>
        <w:t xml:space="preserve"> paragrahvi 37 lõike 6 punktist 3 jäetakse välja sõnad „kinnistu ja“;</w:t>
      </w:r>
    </w:p>
    <w:p w14:paraId="5081BE50" w14:textId="77777777" w:rsidR="00CE5E46" w:rsidRPr="005C7136" w:rsidRDefault="00CE5E46" w:rsidP="0058723E">
      <w:pPr>
        <w:pStyle w:val="paragraph"/>
        <w:spacing w:before="0" w:beforeAutospacing="0" w:after="0" w:afterAutospacing="0"/>
        <w:jc w:val="both"/>
        <w:textAlignment w:val="baseline"/>
        <w:rPr>
          <w:rStyle w:val="normaltextrun"/>
          <w:rFonts w:eastAsiaTheme="majorEastAsia"/>
        </w:rPr>
      </w:pPr>
    </w:p>
    <w:p w14:paraId="5CB4107B" w14:textId="42BD5D90" w:rsidR="005C7136" w:rsidRPr="005C7136" w:rsidRDefault="005C7136" w:rsidP="0058723E">
      <w:pPr>
        <w:pStyle w:val="paragraph"/>
        <w:spacing w:before="0" w:beforeAutospacing="0" w:after="0" w:afterAutospacing="0"/>
        <w:jc w:val="both"/>
        <w:textAlignment w:val="baseline"/>
      </w:pPr>
      <w:commentRangeStart w:id="117"/>
      <w:r w:rsidRPr="005C7136">
        <w:rPr>
          <w:rStyle w:val="normaltextrun"/>
          <w:rFonts w:eastAsiaTheme="majorEastAsia"/>
          <w:b/>
          <w:bCs/>
        </w:rPr>
        <w:t>3</w:t>
      </w:r>
      <w:r w:rsidR="00FB27A8">
        <w:rPr>
          <w:rStyle w:val="normaltextrun"/>
          <w:rFonts w:eastAsiaTheme="majorEastAsia"/>
          <w:b/>
          <w:bCs/>
        </w:rPr>
        <w:t>4</w:t>
      </w:r>
      <w:r w:rsidRPr="005C7136">
        <w:rPr>
          <w:rStyle w:val="normaltextrun"/>
          <w:rFonts w:eastAsiaTheme="majorEastAsia"/>
          <w:b/>
          <w:bCs/>
        </w:rPr>
        <w:t>)</w:t>
      </w:r>
      <w:r w:rsidRPr="005C7136">
        <w:rPr>
          <w:rStyle w:val="normaltextrun"/>
          <w:rFonts w:eastAsiaTheme="majorEastAsia"/>
        </w:rPr>
        <w:t xml:space="preserve"> paragrahvi 38 lõige 1 muudetakse ja sõnastatakse järgmiselt:</w:t>
      </w:r>
    </w:p>
    <w:p w14:paraId="02E91B73" w14:textId="77777777" w:rsidR="005C7136" w:rsidRPr="005C7136" w:rsidRDefault="005C7136" w:rsidP="622932D2">
      <w:pPr>
        <w:pStyle w:val="paragraph"/>
        <w:spacing w:before="0" w:beforeAutospacing="0" w:after="0" w:afterAutospacing="0"/>
        <w:jc w:val="both"/>
        <w:textAlignment w:val="baseline"/>
      </w:pPr>
      <w:r w:rsidRPr="622932D2">
        <w:rPr>
          <w:rStyle w:val="normaltextrun"/>
          <w:rFonts w:eastAsiaTheme="majorEastAsia"/>
        </w:rPr>
        <w:t>„(1)  Raieõiguse või metsamaterjali ostja on kohustatud esitama Maksu- ja Tolliametile ostetud raieõiguse või metsamaterjali kohta valdkonna eest vastutava ministri kehtestatud vormi kohase teatise. Teatist ei pea esitama, kui ostetakse kuni 20 tihumeetrit metsamaterjali aastas.“</w:t>
      </w:r>
      <w:r w:rsidRPr="622932D2">
        <w:rPr>
          <w:rStyle w:val="eop"/>
          <w:rFonts w:eastAsiaTheme="majorEastAsia"/>
        </w:rPr>
        <w:t>;</w:t>
      </w:r>
      <w:commentRangeEnd w:id="117"/>
      <w:r w:rsidR="00BB7B8F">
        <w:rPr>
          <w:rStyle w:val="Kommentaariviide"/>
          <w:rFonts w:asciiTheme="minorHAnsi" w:eastAsiaTheme="minorHAnsi" w:hAnsiTheme="minorHAnsi" w:cstheme="minorBidi"/>
          <w:kern w:val="2"/>
          <w:lang w:eastAsia="en-US"/>
          <w14:ligatures w14:val="standardContextual"/>
        </w:rPr>
        <w:commentReference w:id="117"/>
      </w:r>
    </w:p>
    <w:p w14:paraId="43CEB94F"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6CA7DDD2" w14:textId="288218E3"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3</w:t>
      </w:r>
      <w:r w:rsidR="00FB27A8">
        <w:rPr>
          <w:rStyle w:val="normaltextrun"/>
          <w:rFonts w:eastAsiaTheme="majorEastAsia"/>
          <w:b/>
          <w:bCs/>
        </w:rPr>
        <w:t>5</w:t>
      </w:r>
      <w:r w:rsidRPr="005C7136">
        <w:rPr>
          <w:rStyle w:val="normaltextrun"/>
          <w:rFonts w:eastAsiaTheme="majorEastAsia"/>
          <w:b/>
          <w:bCs/>
        </w:rPr>
        <w:t>)</w:t>
      </w:r>
      <w:r w:rsidRPr="005C7136">
        <w:rPr>
          <w:rStyle w:val="normaltextrun"/>
          <w:rFonts w:eastAsiaTheme="majorEastAsia"/>
        </w:rPr>
        <w:t xml:space="preserve"> paragrahvi 38 lõikest 2 jäetakse välja tekstiosa „müügi- või“;</w:t>
      </w:r>
    </w:p>
    <w:p w14:paraId="7EF5B520"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333285EF" w14:textId="2FDF17CE"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rPr>
        <w:t>3</w:t>
      </w:r>
      <w:r w:rsidR="00FB27A8">
        <w:rPr>
          <w:rStyle w:val="normaltextrun"/>
          <w:rFonts w:eastAsiaTheme="majorEastAsia"/>
          <w:b/>
        </w:rPr>
        <w:t>6</w:t>
      </w:r>
      <w:r w:rsidRPr="005C7136">
        <w:rPr>
          <w:rStyle w:val="normaltextrun"/>
          <w:rFonts w:eastAsiaTheme="majorEastAsia"/>
          <w:b/>
        </w:rPr>
        <w:t>)</w:t>
      </w:r>
      <w:r w:rsidRPr="005C7136">
        <w:rPr>
          <w:rStyle w:val="normaltextrun"/>
          <w:rFonts w:eastAsiaTheme="majorEastAsia"/>
        </w:rPr>
        <w:t xml:space="preserve"> paragrahvi 38 täiendatakse lõikega 3 järgmises sõnastuses:</w:t>
      </w:r>
    </w:p>
    <w:p w14:paraId="708FB11D" w14:textId="1C6EDFE7" w:rsidR="005C7136" w:rsidRPr="005C7136" w:rsidRDefault="005C7136" w:rsidP="622932D2">
      <w:pPr>
        <w:pStyle w:val="paragraph"/>
        <w:spacing w:before="0" w:beforeAutospacing="0" w:after="0" w:afterAutospacing="0"/>
        <w:jc w:val="both"/>
        <w:textAlignment w:val="baseline"/>
        <w:rPr>
          <w:rStyle w:val="normaltextrun"/>
          <w:rFonts w:eastAsiaTheme="majorEastAsia"/>
        </w:rPr>
      </w:pPr>
      <w:r w:rsidRPr="622932D2">
        <w:rPr>
          <w:rStyle w:val="normaltextrun"/>
          <w:rFonts w:eastAsiaTheme="majorEastAsia"/>
        </w:rPr>
        <w:t xml:space="preserve">„(3) </w:t>
      </w:r>
      <w:commentRangeStart w:id="118"/>
      <w:r w:rsidRPr="622932D2">
        <w:rPr>
          <w:rStyle w:val="normaltextrun"/>
          <w:rFonts w:eastAsiaTheme="majorEastAsia"/>
        </w:rPr>
        <w:t xml:space="preserve">Metsamaterjali turule laskmisel on müüja või tema volitatud esindaja kohustatud järgima </w:t>
      </w:r>
      <w:r w:rsidRPr="622932D2">
        <w:rPr>
          <w:rStyle w:val="normaltextrun"/>
          <w:rFonts w:eastAsiaTheme="majorEastAsia"/>
          <w:color w:val="000000"/>
          <w:shd w:val="clear" w:color="auto" w:fill="FFFFFF"/>
        </w:rPr>
        <w:t xml:space="preserve">Euroopa Parlamendi ja nõukogu määrust (EL) 2023/1115, milles käsitletakse teatavate raadamise ja metsade degradeerumisega seotud saaduste ja toodete liidu turul kättesaadavaks tegemist ja liidust eksportimist ning millega tunnistatakse kehtetuks määrus </w:t>
      </w:r>
      <w:r w:rsidR="00CE5E46">
        <w:rPr>
          <w:rStyle w:val="normaltextrun"/>
          <w:rFonts w:eastAsiaTheme="majorEastAsia"/>
          <w:color w:val="000000"/>
          <w:shd w:val="clear" w:color="auto" w:fill="FFFFFF"/>
        </w:rPr>
        <w:br/>
      </w:r>
      <w:r w:rsidRPr="622932D2">
        <w:rPr>
          <w:rStyle w:val="normaltextrun"/>
          <w:rFonts w:eastAsiaTheme="majorEastAsia"/>
          <w:color w:val="000000"/>
          <w:shd w:val="clear" w:color="auto" w:fill="FFFFFF"/>
        </w:rPr>
        <w:t>(EL) nr 995/2010</w:t>
      </w:r>
      <w:commentRangeEnd w:id="118"/>
      <w:r w:rsidR="00974A35">
        <w:rPr>
          <w:rStyle w:val="Kommentaariviide"/>
          <w:rFonts w:asciiTheme="minorHAnsi" w:eastAsiaTheme="minorHAnsi" w:hAnsiTheme="minorHAnsi" w:cstheme="minorBidi"/>
          <w:kern w:val="2"/>
          <w:lang w:eastAsia="en-US"/>
          <w14:ligatures w14:val="standardContextual"/>
        </w:rPr>
        <w:commentReference w:id="118"/>
      </w:r>
      <w:r w:rsidRPr="622932D2">
        <w:rPr>
          <w:rStyle w:val="normaltextrun"/>
          <w:rFonts w:eastAsiaTheme="majorEastAsia"/>
        </w:rPr>
        <w:t>.“;</w:t>
      </w:r>
    </w:p>
    <w:p w14:paraId="538AA789"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094A124F" w14:textId="10067E05"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b/>
          <w:bCs/>
        </w:rPr>
        <w:t>3</w:t>
      </w:r>
      <w:r w:rsidR="00FB27A8">
        <w:rPr>
          <w:rStyle w:val="normaltextrun"/>
          <w:rFonts w:eastAsiaTheme="majorEastAsia"/>
          <w:b/>
          <w:bCs/>
        </w:rPr>
        <w:t>7</w:t>
      </w:r>
      <w:r w:rsidRPr="005C7136">
        <w:rPr>
          <w:rStyle w:val="normaltextrun"/>
          <w:rFonts w:eastAsiaTheme="majorEastAsia"/>
          <w:b/>
          <w:bCs/>
        </w:rPr>
        <w:t>)</w:t>
      </w:r>
      <w:r w:rsidRPr="005C7136">
        <w:rPr>
          <w:rStyle w:val="normaltextrun"/>
          <w:rFonts w:eastAsiaTheme="majorEastAsia"/>
        </w:rPr>
        <w:t xml:space="preserve"> paragrahvi 41 lõiget 1 täiendatakse punktiga 3 j</w:t>
      </w:r>
      <w:ins w:id="119" w:author="Aili Sandre - JUSTDIGI" w:date="2024-12-30T10:51:00Z" w16du:dateUtc="2024-12-30T08:51:00Z">
        <w:r w:rsidR="00307867">
          <w:rPr>
            <w:rStyle w:val="normaltextrun"/>
            <w:rFonts w:eastAsiaTheme="majorEastAsia"/>
          </w:rPr>
          <w:t>ärgmises</w:t>
        </w:r>
      </w:ins>
      <w:del w:id="120" w:author="Aili Sandre - JUSTDIGI" w:date="2024-12-30T10:51:00Z" w16du:dateUtc="2024-12-30T08:51:00Z">
        <w:r w:rsidRPr="005C7136" w:rsidDel="00307867">
          <w:rPr>
            <w:rStyle w:val="normaltextrun"/>
            <w:rFonts w:eastAsiaTheme="majorEastAsia"/>
          </w:rPr>
          <w:delText>a</w:delText>
        </w:r>
      </w:del>
      <w:r w:rsidRPr="005C7136">
        <w:rPr>
          <w:rStyle w:val="normaltextrun"/>
          <w:rFonts w:eastAsiaTheme="majorEastAsia"/>
        </w:rPr>
        <w:t xml:space="preserve"> sõnast</w:t>
      </w:r>
      <w:ins w:id="121" w:author="Aili Sandre - JUSTDIGI" w:date="2024-12-30T10:51:00Z" w16du:dateUtc="2024-12-30T08:51:00Z">
        <w:r w:rsidR="00307867">
          <w:rPr>
            <w:rStyle w:val="normaltextrun"/>
            <w:rFonts w:eastAsiaTheme="majorEastAsia"/>
          </w:rPr>
          <w:t>uses</w:t>
        </w:r>
      </w:ins>
      <w:del w:id="122" w:author="Aili Sandre - JUSTDIGI" w:date="2024-12-30T10:51:00Z" w16du:dateUtc="2024-12-30T08:51:00Z">
        <w:r w:rsidRPr="005C7136" w:rsidDel="00307867">
          <w:rPr>
            <w:rStyle w:val="normaltextrun"/>
            <w:rFonts w:eastAsiaTheme="majorEastAsia"/>
          </w:rPr>
          <w:delText>atakse järgmiselt</w:delText>
        </w:r>
      </w:del>
      <w:r w:rsidRPr="005C7136">
        <w:rPr>
          <w:rStyle w:val="normaltextrun"/>
          <w:rFonts w:eastAsiaTheme="majorEastAsia"/>
        </w:rPr>
        <w:t>:</w:t>
      </w:r>
    </w:p>
    <w:p w14:paraId="79AD0483" w14:textId="755E292D"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„3) käesoleva seaduse § 32 lõikes 1 nimetatud muu tegevuse kohta, mida tehakse, et võimaldada maa kasutamist muul otstarbel kui metsa majandamiseks.</w:t>
      </w:r>
      <w:ins w:id="123" w:author="Aili Sandre - JUSTDIGI" w:date="2024-12-30T10:51:00Z" w16du:dateUtc="2024-12-30T08:51:00Z">
        <w:r w:rsidR="00307867">
          <w:rPr>
            <w:rStyle w:val="normaltextrun"/>
            <w:rFonts w:eastAsiaTheme="majorEastAsia"/>
          </w:rPr>
          <w:t>“</w:t>
        </w:r>
      </w:ins>
      <w:del w:id="124" w:author="Aili Sandre - JUSTDIGI" w:date="2024-12-30T10:51:00Z" w16du:dateUtc="2024-12-30T08:51:00Z">
        <w:r w:rsidRPr="005C7136" w:rsidDel="00307867">
          <w:rPr>
            <w:rStyle w:val="normaltextrun"/>
            <w:rFonts w:eastAsiaTheme="majorEastAsia"/>
          </w:rPr>
          <w:delText>”</w:delText>
        </w:r>
      </w:del>
      <w:r w:rsidRPr="005C7136">
        <w:rPr>
          <w:rStyle w:val="normaltextrun"/>
          <w:rFonts w:eastAsiaTheme="majorEastAsia"/>
        </w:rPr>
        <w:t>;</w:t>
      </w:r>
    </w:p>
    <w:p w14:paraId="7D930F0C"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0DB52A23" w14:textId="106CA311" w:rsidR="005C7136" w:rsidRPr="005C7136" w:rsidRDefault="005C7136" w:rsidP="622932D2">
      <w:pPr>
        <w:pStyle w:val="paragraph"/>
        <w:spacing w:before="0" w:beforeAutospacing="0" w:after="0" w:afterAutospacing="0"/>
        <w:jc w:val="both"/>
        <w:textAlignment w:val="baseline"/>
      </w:pPr>
      <w:r w:rsidRPr="622932D2">
        <w:rPr>
          <w:rStyle w:val="normaltextrun"/>
          <w:rFonts w:eastAsiaTheme="majorEastAsia"/>
          <w:b/>
          <w:bCs/>
        </w:rPr>
        <w:t>3</w:t>
      </w:r>
      <w:r w:rsidR="00FB27A8" w:rsidRPr="622932D2">
        <w:rPr>
          <w:rStyle w:val="normaltextrun"/>
          <w:rFonts w:eastAsiaTheme="majorEastAsia"/>
          <w:b/>
          <w:bCs/>
        </w:rPr>
        <w:t>8</w:t>
      </w:r>
      <w:r w:rsidRPr="622932D2">
        <w:rPr>
          <w:rStyle w:val="normaltextrun"/>
          <w:rFonts w:eastAsiaTheme="majorEastAsia"/>
          <w:b/>
          <w:bCs/>
        </w:rPr>
        <w:t>)</w:t>
      </w:r>
      <w:r w:rsidRPr="622932D2">
        <w:rPr>
          <w:rStyle w:val="normaltextrun"/>
          <w:rFonts w:eastAsiaTheme="majorEastAsia"/>
        </w:rPr>
        <w:t xml:space="preserve"> paragrahvi 41 lõikest 4 jäetakse välja tekstiosa „</w:t>
      </w:r>
      <w:ins w:id="125" w:author="Markus Ühtigi - JUSTDIGI" w:date="2025-01-20T10:32:00Z">
        <w:r w:rsidR="5716B90B" w:rsidRPr="622932D2">
          <w:rPr>
            <w:rStyle w:val="normaltextrun"/>
            <w:rFonts w:eastAsiaTheme="majorEastAsia"/>
          </w:rPr>
          <w:t xml:space="preserve">, </w:t>
        </w:r>
      </w:ins>
      <w:r w:rsidRPr="622932D2">
        <w:rPr>
          <w:rStyle w:val="normaltextrun"/>
          <w:rFonts w:eastAsiaTheme="majorEastAsia"/>
          <w:color w:val="202020"/>
        </w:rPr>
        <w:t xml:space="preserve">digitaalselt allkirjastatuna e-kirjaga </w:t>
      </w:r>
      <w:commentRangeStart w:id="126"/>
      <w:r w:rsidRPr="622932D2">
        <w:rPr>
          <w:rStyle w:val="normaltextrun"/>
          <w:rFonts w:eastAsiaTheme="majorEastAsia"/>
          <w:color w:val="202020"/>
        </w:rPr>
        <w:t>või</w:t>
      </w:r>
      <w:commentRangeEnd w:id="126"/>
      <w:r>
        <w:commentReference w:id="126"/>
      </w:r>
      <w:r w:rsidRPr="622932D2">
        <w:rPr>
          <w:rStyle w:val="normaltextrun"/>
          <w:rFonts w:eastAsiaTheme="majorEastAsia"/>
          <w:color w:val="202020"/>
        </w:rPr>
        <w:t>“</w:t>
      </w:r>
      <w:r w:rsidRPr="622932D2">
        <w:rPr>
          <w:rStyle w:val="normaltextrun"/>
          <w:rFonts w:eastAsiaTheme="majorEastAsia"/>
        </w:rPr>
        <w:t>;</w:t>
      </w:r>
    </w:p>
    <w:p w14:paraId="7A1E2E0B"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72D95813" w14:textId="775C3410" w:rsidR="005C7136" w:rsidRPr="005C7136" w:rsidRDefault="005C7136" w:rsidP="622932D2">
      <w:pPr>
        <w:pStyle w:val="paragraph"/>
        <w:spacing w:before="0" w:beforeAutospacing="0" w:after="0" w:afterAutospacing="0"/>
        <w:jc w:val="both"/>
        <w:textAlignment w:val="baseline"/>
      </w:pPr>
      <w:r w:rsidRPr="622932D2">
        <w:rPr>
          <w:rStyle w:val="normaltextrun"/>
          <w:rFonts w:eastAsiaTheme="majorEastAsia"/>
          <w:b/>
          <w:bCs/>
        </w:rPr>
        <w:t>3</w:t>
      </w:r>
      <w:r w:rsidR="00FB27A8" w:rsidRPr="622932D2">
        <w:rPr>
          <w:rStyle w:val="normaltextrun"/>
          <w:rFonts w:eastAsiaTheme="majorEastAsia"/>
          <w:b/>
          <w:bCs/>
        </w:rPr>
        <w:t>9</w:t>
      </w:r>
      <w:r w:rsidRPr="622932D2">
        <w:rPr>
          <w:rStyle w:val="normaltextrun"/>
          <w:rFonts w:eastAsiaTheme="majorEastAsia"/>
          <w:b/>
          <w:bCs/>
        </w:rPr>
        <w:t>)</w:t>
      </w:r>
      <w:r w:rsidRPr="622932D2">
        <w:rPr>
          <w:rStyle w:val="normaltextrun"/>
          <w:rFonts w:eastAsiaTheme="majorEastAsia"/>
        </w:rPr>
        <w:t xml:space="preserve"> paragrahvi 41 lõike</w:t>
      </w:r>
      <w:del w:id="127" w:author="Aili Sandre - JUSTDIGI" w:date="2024-12-30T10:52:00Z">
        <w:r w:rsidRPr="622932D2" w:rsidDel="005C7136">
          <w:rPr>
            <w:rStyle w:val="normaltextrun"/>
            <w:rFonts w:eastAsiaTheme="majorEastAsia"/>
          </w:rPr>
          <w:delText>st</w:delText>
        </w:r>
      </w:del>
      <w:r w:rsidRPr="622932D2">
        <w:rPr>
          <w:rStyle w:val="normaltextrun"/>
          <w:rFonts w:eastAsiaTheme="majorEastAsia"/>
        </w:rPr>
        <w:t xml:space="preserve"> 8¹ </w:t>
      </w:r>
      <w:del w:id="128" w:author="Aili Sandre - JUSTDIGI" w:date="2024-12-30T10:52:00Z">
        <w:r w:rsidRPr="622932D2" w:rsidDel="005C7136">
          <w:rPr>
            <w:rStyle w:val="normaltextrun"/>
            <w:rFonts w:eastAsiaTheme="majorEastAsia"/>
          </w:rPr>
          <w:delText xml:space="preserve">jäetakse </w:delText>
        </w:r>
      </w:del>
      <w:r w:rsidRPr="622932D2">
        <w:rPr>
          <w:rStyle w:val="normaltextrun"/>
          <w:rFonts w:eastAsiaTheme="majorEastAsia"/>
        </w:rPr>
        <w:t xml:space="preserve">teisest lausest </w:t>
      </w:r>
      <w:ins w:id="129" w:author="Aili Sandre - JUSTDIGI" w:date="2024-12-30T10:52:00Z">
        <w:r w:rsidR="00307867" w:rsidRPr="622932D2">
          <w:rPr>
            <w:rStyle w:val="normaltextrun"/>
            <w:rFonts w:eastAsiaTheme="majorEastAsia"/>
          </w:rPr>
          <w:t xml:space="preserve">jäetakse </w:t>
        </w:r>
      </w:ins>
      <w:r w:rsidRPr="622932D2">
        <w:rPr>
          <w:rStyle w:val="normaltextrun"/>
          <w:rFonts w:eastAsiaTheme="majorEastAsia"/>
        </w:rPr>
        <w:t xml:space="preserve">välja </w:t>
      </w:r>
      <w:commentRangeStart w:id="130"/>
      <w:r w:rsidRPr="622932D2">
        <w:rPr>
          <w:rStyle w:val="normaltextrun"/>
          <w:rFonts w:eastAsiaTheme="majorEastAsia"/>
        </w:rPr>
        <w:t>lauseosa</w:t>
      </w:r>
      <w:commentRangeEnd w:id="130"/>
      <w:r>
        <w:commentReference w:id="130"/>
      </w:r>
      <w:r w:rsidRPr="622932D2">
        <w:rPr>
          <w:rStyle w:val="normaltextrun"/>
          <w:rFonts w:eastAsiaTheme="majorEastAsia"/>
        </w:rPr>
        <w:t xml:space="preserve"> „või e-kirjaga“;</w:t>
      </w:r>
    </w:p>
    <w:p w14:paraId="1714C951"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37BD802" w14:textId="4C14DBC4" w:rsidR="005C7136" w:rsidRPr="005C7136" w:rsidRDefault="00FB27A8" w:rsidP="0058723E">
      <w:pPr>
        <w:pStyle w:val="paragraph"/>
        <w:spacing w:before="0" w:beforeAutospacing="0" w:after="0" w:afterAutospacing="0"/>
        <w:jc w:val="both"/>
        <w:textAlignment w:val="baseline"/>
      </w:pPr>
      <w:r>
        <w:rPr>
          <w:rStyle w:val="normaltextrun"/>
          <w:rFonts w:eastAsiaTheme="majorEastAsia"/>
          <w:b/>
          <w:bCs/>
        </w:rPr>
        <w:t>40</w:t>
      </w:r>
      <w:r w:rsidR="005C7136" w:rsidRPr="005C7136">
        <w:rPr>
          <w:rStyle w:val="normaltextrun"/>
          <w:rFonts w:eastAsiaTheme="majorEastAsia"/>
          <w:b/>
          <w:bCs/>
        </w:rPr>
        <w:t>)</w:t>
      </w:r>
      <w:r w:rsidR="005C7136" w:rsidRPr="005C7136">
        <w:rPr>
          <w:rStyle w:val="normaltextrun"/>
          <w:rFonts w:eastAsiaTheme="majorEastAsia"/>
        </w:rPr>
        <w:t xml:space="preserve"> paragrahvi 41 lõige 13 muudetakse ja sõnastatakse järgmiselt:</w:t>
      </w:r>
    </w:p>
    <w:p w14:paraId="111A8551" w14:textId="39A80CA4" w:rsidR="005C7136" w:rsidRDefault="005C7136">
      <w:pPr>
        <w:spacing w:after="0" w:line="240" w:lineRule="auto"/>
        <w:jc w:val="both"/>
        <w:rPr>
          <w:ins w:id="131" w:author="Aili Sandre - JUSTDIGI" w:date="2024-12-30T10:54:00Z" w16du:dateUtc="2024-12-30T08:54:00Z"/>
          <w:rStyle w:val="normaltextrun"/>
          <w:rFonts w:ascii="Times New Roman" w:hAnsi="Times New Roman" w:cs="Times New Roman"/>
          <w:kern w:val="0"/>
          <w:sz w:val="24"/>
          <w:szCs w:val="24"/>
          <w:lang w:eastAsia="et-EE"/>
          <w14:ligatures w14:val="none"/>
        </w:rPr>
        <w:pPrChange w:id="132" w:author="Aili Sandre - JUSTDIGI" w:date="2024-12-30T11:21:00Z" w16du:dateUtc="2024-12-30T09:21:00Z">
          <w:pPr>
            <w:spacing w:after="0"/>
            <w:jc w:val="both"/>
          </w:pPr>
        </w:pPrChange>
      </w:pPr>
      <w:r w:rsidRPr="005C7136">
        <w:rPr>
          <w:rStyle w:val="normaltextrun"/>
          <w:rFonts w:ascii="Times New Roman" w:hAnsi="Times New Roman" w:cs="Times New Roman"/>
          <w:sz w:val="24"/>
          <w:szCs w:val="24"/>
        </w:rPr>
        <w:t>„(13)</w:t>
      </w:r>
      <w:r w:rsidR="007B0BA1">
        <w:rPr>
          <w:rStyle w:val="normaltextrun"/>
          <w:rFonts w:ascii="Times New Roman" w:hAnsi="Times New Roman" w:cs="Times New Roman"/>
          <w:sz w:val="24"/>
          <w:szCs w:val="24"/>
        </w:rPr>
        <w:t xml:space="preserve"> </w:t>
      </w:r>
      <w:r w:rsidRPr="005C7136">
        <w:rPr>
          <w:rStyle w:val="normaltextrun"/>
          <w:rFonts w:ascii="Times New Roman" w:hAnsi="Times New Roman" w:cs="Times New Roman"/>
          <w:sz w:val="24"/>
          <w:szCs w:val="24"/>
        </w:rPr>
        <w:t xml:space="preserve">Metsaomanik võib teha raiet 24 kuu jooksul pärast metsateatise või metsakaitseekspertiisi akti registreerimist metsaregistris. Uuendusraie või raadamise korral võib raiet või käesoleva seaduse § 32 lõikes 1 nimetatud muud tegevust alustada, kui metsateatise registreerimisest metsaregistris on möödunud kümme päeva või kui metsakaitseekspertiisi akt on registreeritud metsaregistris. </w:t>
      </w:r>
      <w:r w:rsidRPr="005C7136">
        <w:rPr>
          <w:rFonts w:ascii="Times New Roman" w:hAnsi="Times New Roman" w:cs="Times New Roman"/>
          <w:sz w:val="24"/>
          <w:szCs w:val="24"/>
        </w:rPr>
        <w:t xml:space="preserve">Kümne päeva möödumist ei pea ootama elutähtsa teenuse tagamise, inimese tervisele ja varale ohtlike puude eemaldamise eesmärgil ning </w:t>
      </w:r>
      <w:ins w:id="133" w:author="Aili Sandre - JUSTDIGI" w:date="2024-12-30T10:53:00Z" w16du:dateUtc="2024-12-30T08:53:00Z">
        <w:r w:rsidR="00307867">
          <w:rPr>
            <w:rFonts w:ascii="Times New Roman" w:hAnsi="Times New Roman" w:cs="Times New Roman"/>
            <w:sz w:val="24"/>
            <w:szCs w:val="24"/>
          </w:rPr>
          <w:t>r</w:t>
        </w:r>
      </w:ins>
      <w:del w:id="134" w:author="Aili Sandre - JUSTDIGI" w:date="2024-12-30T10:53:00Z" w16du:dateUtc="2024-12-30T08:53:00Z">
        <w:r w:rsidRPr="005C7136" w:rsidDel="00307867">
          <w:rPr>
            <w:rFonts w:ascii="Times New Roman" w:hAnsi="Times New Roman" w:cs="Times New Roman"/>
            <w:sz w:val="24"/>
            <w:szCs w:val="24"/>
          </w:rPr>
          <w:delText>R</w:delText>
        </w:r>
      </w:del>
      <w:r w:rsidRPr="005C7136">
        <w:rPr>
          <w:rFonts w:ascii="Times New Roman" w:hAnsi="Times New Roman" w:cs="Times New Roman"/>
          <w:sz w:val="24"/>
          <w:szCs w:val="24"/>
        </w:rPr>
        <w:t>iigikaitseseaduses sätestatud kõrgendatud kaitsevalmiduse, mobilisatsiooni, demobilisatsiooni või sõjaseisukorra välja</w:t>
      </w:r>
      <w:del w:id="135" w:author="Aili Sandre - JUSTDIGI" w:date="2024-12-30T10:54:00Z" w16du:dateUtc="2024-12-30T08:54:00Z">
        <w:r w:rsidRPr="005C7136" w:rsidDel="00307867">
          <w:rPr>
            <w:rFonts w:ascii="Times New Roman" w:hAnsi="Times New Roman" w:cs="Times New Roman"/>
            <w:sz w:val="24"/>
            <w:szCs w:val="24"/>
          </w:rPr>
          <w:delText xml:space="preserve"> </w:delText>
        </w:r>
      </w:del>
      <w:r w:rsidRPr="005C7136">
        <w:rPr>
          <w:rFonts w:ascii="Times New Roman" w:hAnsi="Times New Roman" w:cs="Times New Roman"/>
          <w:sz w:val="24"/>
          <w:szCs w:val="24"/>
        </w:rPr>
        <w:t>kuulutamisel.</w:t>
      </w:r>
      <w:r w:rsidRPr="005C7136">
        <w:rPr>
          <w:rStyle w:val="normaltextrun"/>
          <w:rFonts w:ascii="Times New Roman" w:hAnsi="Times New Roman" w:cs="Times New Roman"/>
          <w:sz w:val="24"/>
          <w:szCs w:val="24"/>
        </w:rPr>
        <w:t>“;</w:t>
      </w:r>
    </w:p>
    <w:p w14:paraId="15A15F8D" w14:textId="77777777" w:rsidR="00307867" w:rsidRPr="005C7136" w:rsidRDefault="00307867">
      <w:pPr>
        <w:spacing w:after="0" w:line="240" w:lineRule="auto"/>
        <w:jc w:val="both"/>
        <w:rPr>
          <w:rFonts w:ascii="Times New Roman" w:hAnsi="Times New Roman" w:cs="Times New Roman"/>
          <w:sz w:val="24"/>
          <w:szCs w:val="24"/>
        </w:rPr>
        <w:pPrChange w:id="136" w:author="Aili Sandre - JUSTDIGI" w:date="2024-12-30T11:21:00Z" w16du:dateUtc="2024-12-30T09:21:00Z">
          <w:pPr>
            <w:jc w:val="both"/>
          </w:pPr>
        </w:pPrChange>
      </w:pPr>
    </w:p>
    <w:p w14:paraId="6349B491" w14:textId="33483BA2" w:rsidR="005C7136" w:rsidRPr="005C7136" w:rsidRDefault="005C7136" w:rsidP="622932D2">
      <w:pPr>
        <w:pStyle w:val="paragraph"/>
        <w:spacing w:before="0" w:beforeAutospacing="0" w:after="0" w:afterAutospacing="0"/>
        <w:jc w:val="both"/>
        <w:textAlignment w:val="baseline"/>
        <w:rPr>
          <w:rStyle w:val="normaltextrun"/>
          <w:rFonts w:eastAsiaTheme="majorEastAsia"/>
        </w:rPr>
      </w:pPr>
      <w:r w:rsidRPr="622932D2">
        <w:rPr>
          <w:rStyle w:val="normaltextrun"/>
          <w:rFonts w:eastAsiaTheme="majorEastAsia"/>
          <w:b/>
          <w:bCs/>
        </w:rPr>
        <w:t>4</w:t>
      </w:r>
      <w:r w:rsidR="00FB27A8" w:rsidRPr="622932D2">
        <w:rPr>
          <w:rStyle w:val="normaltextrun"/>
          <w:rFonts w:eastAsiaTheme="majorEastAsia"/>
          <w:b/>
          <w:bCs/>
        </w:rPr>
        <w:t>1</w:t>
      </w:r>
      <w:r w:rsidRPr="622932D2">
        <w:rPr>
          <w:rStyle w:val="normaltextrun"/>
          <w:rFonts w:eastAsiaTheme="majorEastAsia"/>
          <w:b/>
          <w:bCs/>
        </w:rPr>
        <w:t>)</w:t>
      </w:r>
      <w:r w:rsidRPr="622932D2">
        <w:rPr>
          <w:rStyle w:val="normaltextrun"/>
          <w:rFonts w:eastAsiaTheme="majorEastAsia"/>
        </w:rPr>
        <w:t xml:space="preserve"> paragrahvi 41 lõikes 13² asendatakse </w:t>
      </w:r>
      <w:commentRangeStart w:id="137"/>
      <w:r w:rsidRPr="622932D2">
        <w:rPr>
          <w:rStyle w:val="normaltextrun"/>
          <w:rFonts w:eastAsiaTheme="majorEastAsia"/>
        </w:rPr>
        <w:t>arv 12 arvuga 24</w:t>
      </w:r>
      <w:commentRangeEnd w:id="137"/>
      <w:r>
        <w:commentReference w:id="137"/>
      </w:r>
      <w:r w:rsidRPr="622932D2">
        <w:rPr>
          <w:rStyle w:val="normaltextrun"/>
          <w:rFonts w:eastAsiaTheme="majorEastAsia"/>
        </w:rPr>
        <w:t>;</w:t>
      </w:r>
    </w:p>
    <w:p w14:paraId="770E72AD" w14:textId="06FB4586" w:rsidR="1A54CCB8" w:rsidRDefault="1A54CCB8">
      <w:pPr>
        <w:spacing w:after="0" w:line="240" w:lineRule="auto"/>
        <w:jc w:val="both"/>
        <w:rPr>
          <w:rFonts w:ascii="Times New Roman" w:hAnsi="Times New Roman" w:cs="Times New Roman"/>
          <w:b/>
          <w:bCs/>
          <w:sz w:val="24"/>
          <w:szCs w:val="24"/>
        </w:rPr>
        <w:pPrChange w:id="138" w:author="Aili Sandre - JUSTDIGI" w:date="2024-12-30T11:21:00Z" w16du:dateUtc="2024-12-30T09:21:00Z">
          <w:pPr>
            <w:spacing w:after="0"/>
            <w:jc w:val="both"/>
          </w:pPr>
        </w:pPrChange>
      </w:pPr>
    </w:p>
    <w:p w14:paraId="45C096BA" w14:textId="33482ACD" w:rsidR="005C7136" w:rsidRPr="005C7136" w:rsidRDefault="005C7136">
      <w:pPr>
        <w:spacing w:after="0" w:line="240" w:lineRule="auto"/>
        <w:jc w:val="both"/>
        <w:rPr>
          <w:rFonts w:ascii="Times New Roman" w:hAnsi="Times New Roman" w:cs="Times New Roman"/>
          <w:sz w:val="24"/>
          <w:szCs w:val="24"/>
        </w:rPr>
        <w:pPrChange w:id="139" w:author="Aili Sandre - JUSTDIGI" w:date="2024-12-30T11:21:00Z" w16du:dateUtc="2024-12-30T09:21:00Z">
          <w:pPr>
            <w:spacing w:after="0"/>
            <w:jc w:val="both"/>
          </w:pPr>
        </w:pPrChange>
      </w:pPr>
      <w:r w:rsidRPr="1A54CCB8">
        <w:rPr>
          <w:rFonts w:ascii="Times New Roman" w:hAnsi="Times New Roman" w:cs="Times New Roman"/>
          <w:b/>
          <w:bCs/>
          <w:sz w:val="24"/>
          <w:szCs w:val="24"/>
        </w:rPr>
        <w:t>4</w:t>
      </w:r>
      <w:r w:rsidR="00FB27A8">
        <w:rPr>
          <w:rFonts w:ascii="Times New Roman" w:hAnsi="Times New Roman" w:cs="Times New Roman"/>
          <w:b/>
          <w:bCs/>
          <w:sz w:val="24"/>
          <w:szCs w:val="24"/>
        </w:rPr>
        <w:t>2</w:t>
      </w:r>
      <w:r w:rsidRPr="1A54CCB8">
        <w:rPr>
          <w:rFonts w:ascii="Times New Roman" w:hAnsi="Times New Roman" w:cs="Times New Roman"/>
          <w:b/>
          <w:bCs/>
          <w:sz w:val="24"/>
          <w:szCs w:val="24"/>
        </w:rPr>
        <w:t>)</w:t>
      </w:r>
      <w:r w:rsidRPr="1A54CCB8">
        <w:rPr>
          <w:rFonts w:ascii="Times New Roman" w:hAnsi="Times New Roman" w:cs="Times New Roman"/>
          <w:sz w:val="24"/>
          <w:szCs w:val="24"/>
        </w:rPr>
        <w:t xml:space="preserve"> paragrahvi 41 täiendatakse lõikega 13</w:t>
      </w:r>
      <w:r w:rsidRPr="1A54CCB8">
        <w:rPr>
          <w:rFonts w:ascii="Times New Roman" w:hAnsi="Times New Roman" w:cs="Times New Roman"/>
          <w:sz w:val="24"/>
          <w:szCs w:val="24"/>
          <w:vertAlign w:val="superscript"/>
        </w:rPr>
        <w:t>4</w:t>
      </w:r>
      <w:r w:rsidRPr="1A54CCB8">
        <w:rPr>
          <w:rFonts w:ascii="Times New Roman" w:hAnsi="Times New Roman" w:cs="Times New Roman"/>
          <w:sz w:val="24"/>
          <w:szCs w:val="24"/>
        </w:rPr>
        <w:t xml:space="preserve"> järgmises sõnastuses:</w:t>
      </w:r>
    </w:p>
    <w:p w14:paraId="086329C7" w14:textId="1BF8D9E5" w:rsidR="005C7136" w:rsidRPr="005C7136" w:rsidRDefault="005C7136">
      <w:pPr>
        <w:spacing w:after="0" w:line="240" w:lineRule="auto"/>
        <w:jc w:val="both"/>
        <w:rPr>
          <w:rFonts w:ascii="Times New Roman" w:hAnsi="Times New Roman" w:cs="Times New Roman"/>
          <w:sz w:val="24"/>
          <w:szCs w:val="24"/>
        </w:rPr>
        <w:pPrChange w:id="140" w:author="Aili Sandre - JUSTDIGI" w:date="2024-12-30T11:21:00Z" w16du:dateUtc="2024-12-30T09:21:00Z">
          <w:pPr>
            <w:jc w:val="both"/>
          </w:pPr>
        </w:pPrChange>
      </w:pPr>
      <w:r w:rsidRPr="1A54CCB8">
        <w:rPr>
          <w:rFonts w:ascii="Times New Roman" w:hAnsi="Times New Roman" w:cs="Times New Roman"/>
          <w:sz w:val="24"/>
          <w:szCs w:val="24"/>
        </w:rPr>
        <w:t>„(13</w:t>
      </w:r>
      <w:r w:rsidRPr="1A54CCB8">
        <w:rPr>
          <w:rFonts w:ascii="Times New Roman" w:hAnsi="Times New Roman" w:cs="Times New Roman"/>
          <w:sz w:val="24"/>
          <w:szCs w:val="24"/>
          <w:vertAlign w:val="superscript"/>
        </w:rPr>
        <w:t>4</w:t>
      </w:r>
      <w:r w:rsidRPr="1A54CCB8">
        <w:rPr>
          <w:rFonts w:ascii="Times New Roman" w:hAnsi="Times New Roman" w:cs="Times New Roman"/>
          <w:sz w:val="24"/>
          <w:szCs w:val="24"/>
        </w:rPr>
        <w:t>) Metsaomanik või tema esindaja on kohustatud kahe kuu jooksul teavitama Keskkonnaametit kavandatud raie lõpetamisest või esitama pärast raie lõpetamist kahe kuu jooksul uued inventeerimisandmed raiutud metsaosa kohta. Käesoleva paragrahvi tähenduses loetakse raie lõppenuks, kui on lõpetatud tööd, mis on loetletud § 28 lõike 1 punktides 1</w:t>
      </w:r>
      <w:del w:id="141" w:author="Aili Sandre - JUSTDIGI" w:date="2024-12-30T10:55:00Z" w16du:dateUtc="2024-12-30T08:55:00Z">
        <w:r w:rsidRPr="1A54CCB8" w:rsidDel="00307867">
          <w:rPr>
            <w:rFonts w:ascii="Times New Roman" w:hAnsi="Times New Roman" w:cs="Times New Roman"/>
            <w:sz w:val="24"/>
            <w:szCs w:val="24"/>
          </w:rPr>
          <w:delText>-</w:delText>
        </w:r>
      </w:del>
      <w:ins w:id="142" w:author="Aili Sandre - JUSTDIGI" w:date="2024-12-30T10:55:00Z" w16du:dateUtc="2024-12-30T08:55:00Z">
        <w:r w:rsidR="00307867">
          <w:rPr>
            <w:rFonts w:ascii="Times New Roman" w:hAnsi="Times New Roman" w:cs="Times New Roman"/>
            <w:sz w:val="24"/>
            <w:szCs w:val="24"/>
          </w:rPr>
          <w:t>–</w:t>
        </w:r>
      </w:ins>
      <w:r w:rsidRPr="1A54CCB8">
        <w:rPr>
          <w:rFonts w:ascii="Times New Roman" w:hAnsi="Times New Roman" w:cs="Times New Roman"/>
          <w:sz w:val="24"/>
          <w:szCs w:val="24"/>
        </w:rPr>
        <w:t>3.“;</w:t>
      </w:r>
    </w:p>
    <w:p w14:paraId="68160170" w14:textId="77777777" w:rsidR="00307867" w:rsidRDefault="00307867" w:rsidP="0058723E">
      <w:pPr>
        <w:pStyle w:val="paragraph"/>
        <w:spacing w:before="0" w:beforeAutospacing="0" w:after="0" w:afterAutospacing="0"/>
        <w:jc w:val="both"/>
        <w:textAlignment w:val="baseline"/>
        <w:rPr>
          <w:ins w:id="143" w:author="Aili Sandre - JUSTDIGI" w:date="2024-12-30T10:55:00Z" w16du:dateUtc="2024-12-30T08:55:00Z"/>
          <w:rStyle w:val="normaltextrun"/>
          <w:rFonts w:eastAsiaTheme="majorEastAsia"/>
          <w:b/>
          <w:bCs/>
          <w:color w:val="202020"/>
        </w:rPr>
      </w:pPr>
    </w:p>
    <w:p w14:paraId="42B153BF" w14:textId="079B3391"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color w:val="202020"/>
        </w:rPr>
        <w:t>4</w:t>
      </w:r>
      <w:r w:rsidR="00FB27A8">
        <w:rPr>
          <w:rStyle w:val="normaltextrun"/>
          <w:rFonts w:eastAsiaTheme="majorEastAsia"/>
          <w:b/>
          <w:bCs/>
          <w:color w:val="202020"/>
        </w:rPr>
        <w:t>3</w:t>
      </w:r>
      <w:r w:rsidRPr="005C7136">
        <w:rPr>
          <w:rStyle w:val="normaltextrun"/>
          <w:rFonts w:eastAsiaTheme="majorEastAsia"/>
          <w:b/>
          <w:bCs/>
          <w:color w:val="202020"/>
        </w:rPr>
        <w:t>)</w:t>
      </w:r>
      <w:r w:rsidRPr="005C7136">
        <w:rPr>
          <w:rStyle w:val="normaltextrun"/>
          <w:rFonts w:eastAsiaTheme="majorEastAsia"/>
          <w:color w:val="202020"/>
        </w:rPr>
        <w:t xml:space="preserve"> </w:t>
      </w:r>
      <w:r w:rsidRPr="005C7136">
        <w:rPr>
          <w:rStyle w:val="normaltextrun"/>
          <w:rFonts w:eastAsiaTheme="majorEastAsia"/>
        </w:rPr>
        <w:t>paragrahvi 43 lõige 1</w:t>
      </w:r>
      <w:r w:rsidRPr="005C7136">
        <w:rPr>
          <w:rStyle w:val="normaltextrun"/>
          <w:rFonts w:eastAsiaTheme="majorEastAsia"/>
          <w:color w:val="202020"/>
        </w:rPr>
        <w:t>¹</w:t>
      </w:r>
      <w:r w:rsidRPr="005C7136">
        <w:rPr>
          <w:rStyle w:val="normaltextrun"/>
          <w:rFonts w:eastAsiaTheme="majorEastAsia"/>
        </w:rPr>
        <w:t xml:space="preserve"> tunnistatakse kehtetuks;</w:t>
      </w:r>
    </w:p>
    <w:p w14:paraId="27E6AD44"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3A6D642" w14:textId="021B7A91"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4</w:t>
      </w:r>
      <w:r w:rsidR="00FB27A8">
        <w:rPr>
          <w:rStyle w:val="normaltextrun"/>
          <w:rFonts w:eastAsiaTheme="majorEastAsia"/>
          <w:b/>
          <w:bCs/>
        </w:rPr>
        <w:t>4</w:t>
      </w:r>
      <w:r w:rsidRPr="005C7136">
        <w:rPr>
          <w:rStyle w:val="normaltextrun"/>
          <w:rFonts w:eastAsiaTheme="majorEastAsia"/>
          <w:b/>
          <w:bCs/>
        </w:rPr>
        <w:t>)</w:t>
      </w:r>
      <w:r w:rsidRPr="005C7136">
        <w:rPr>
          <w:rStyle w:val="normaltextrun"/>
          <w:rFonts w:eastAsiaTheme="majorEastAsia"/>
        </w:rPr>
        <w:t xml:space="preserve"> </w:t>
      </w:r>
      <w:r w:rsidRPr="005C7136">
        <w:t>paragrahvi 43 lõige 3¹ tunnistatakse kehtetuks;</w:t>
      </w:r>
    </w:p>
    <w:p w14:paraId="02765C6D"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1C468CA" w14:textId="0AC3DBE1"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4</w:t>
      </w:r>
      <w:r w:rsidR="00FB27A8">
        <w:rPr>
          <w:rStyle w:val="normaltextrun"/>
          <w:rFonts w:eastAsiaTheme="majorEastAsia"/>
          <w:b/>
          <w:bCs/>
        </w:rPr>
        <w:t>5</w:t>
      </w:r>
      <w:r w:rsidRPr="005C7136">
        <w:rPr>
          <w:rStyle w:val="normaltextrun"/>
          <w:rFonts w:eastAsiaTheme="majorEastAsia"/>
          <w:b/>
          <w:bCs/>
        </w:rPr>
        <w:t>)</w:t>
      </w:r>
      <w:r w:rsidRPr="005C7136">
        <w:rPr>
          <w:rStyle w:val="normaltextrun"/>
          <w:rFonts w:eastAsiaTheme="majorEastAsia"/>
        </w:rPr>
        <w:t xml:space="preserve"> paragrahvi 43 täiendatakse lõikega 7</w:t>
      </w:r>
      <w:r w:rsidRPr="005C7136">
        <w:rPr>
          <w:rStyle w:val="normaltextrun"/>
          <w:rFonts w:eastAsiaTheme="majorEastAsia"/>
          <w:color w:val="202020"/>
        </w:rPr>
        <w:t>¹</w:t>
      </w:r>
      <w:r w:rsidRPr="005C7136">
        <w:rPr>
          <w:rStyle w:val="normaltextrun"/>
          <w:rFonts w:eastAsiaTheme="majorEastAsia"/>
        </w:rPr>
        <w:t xml:space="preserve"> järgmises sõnastuses;</w:t>
      </w:r>
    </w:p>
    <w:p w14:paraId="36F4C0C9" w14:textId="06E1779F" w:rsidR="005C7136" w:rsidRPr="005C7136" w:rsidRDefault="005C7136" w:rsidP="622932D2">
      <w:pPr>
        <w:pStyle w:val="paragraph"/>
        <w:spacing w:before="0" w:beforeAutospacing="0" w:after="0" w:afterAutospacing="0"/>
        <w:jc w:val="both"/>
        <w:textAlignment w:val="baseline"/>
        <w:rPr>
          <w:rStyle w:val="normaltextrun"/>
          <w:rFonts w:eastAsiaTheme="majorEastAsia"/>
          <w:color w:val="202020"/>
          <w:shd w:val="clear" w:color="auto" w:fill="FFFFFF"/>
        </w:rPr>
      </w:pPr>
      <w:r w:rsidRPr="622932D2">
        <w:rPr>
          <w:rStyle w:val="normaltextrun"/>
          <w:rFonts w:eastAsiaTheme="majorEastAsia"/>
          <w:color w:val="202020"/>
          <w:shd w:val="clear" w:color="auto" w:fill="FFFFFF"/>
        </w:rPr>
        <w:t>„(7¹) </w:t>
      </w:r>
      <w:r w:rsidRPr="622932D2">
        <w:rPr>
          <w:rStyle w:val="normaltextrun"/>
          <w:rFonts w:eastAsiaTheme="majorEastAsia"/>
          <w:shd w:val="clear" w:color="auto" w:fill="FFFFFF"/>
        </w:rPr>
        <w:t>R</w:t>
      </w:r>
      <w:r w:rsidRPr="622932D2">
        <w:rPr>
          <w:rStyle w:val="normaltextrun"/>
          <w:rFonts w:eastAsiaTheme="majorEastAsia"/>
        </w:rPr>
        <w:t xml:space="preserve">iigimetsa Majandamise Keskus </w:t>
      </w:r>
      <w:r w:rsidRPr="622932D2">
        <w:rPr>
          <w:rStyle w:val="normaltextrun"/>
          <w:rFonts w:eastAsiaTheme="majorEastAsia"/>
          <w:color w:val="202020"/>
          <w:shd w:val="clear" w:color="auto" w:fill="FFFFFF"/>
        </w:rPr>
        <w:t>arvestab v</w:t>
      </w:r>
      <w:r w:rsidRPr="622932D2">
        <w:rPr>
          <w:rStyle w:val="normaltextrun"/>
          <w:rFonts w:eastAsiaTheme="majorEastAsia"/>
          <w:shd w:val="clear" w:color="auto" w:fill="FFFFFF"/>
        </w:rPr>
        <w:t xml:space="preserve">aldkonna eest vastutava </w:t>
      </w:r>
      <w:commentRangeStart w:id="144"/>
      <w:r w:rsidRPr="622932D2">
        <w:rPr>
          <w:rStyle w:val="normaltextrun"/>
          <w:rFonts w:eastAsiaTheme="majorEastAsia"/>
          <w:shd w:val="clear" w:color="auto" w:fill="FFFFFF"/>
        </w:rPr>
        <w:t>ministr</w:t>
      </w:r>
      <w:r w:rsidRPr="622932D2">
        <w:rPr>
          <w:rStyle w:val="normaltextrun"/>
          <w:rFonts w:eastAsiaTheme="majorEastAsia"/>
        </w:rPr>
        <w:t>i</w:t>
      </w:r>
      <w:r w:rsidRPr="622932D2">
        <w:rPr>
          <w:rStyle w:val="normaltextrun"/>
          <w:rFonts w:eastAsiaTheme="majorEastAsia"/>
          <w:color w:val="202020"/>
          <w:shd w:val="clear" w:color="auto" w:fill="FFFFFF"/>
        </w:rPr>
        <w:t xml:space="preserve"> kehtestatud</w:t>
      </w:r>
      <w:commentRangeEnd w:id="144"/>
      <w:r>
        <w:commentReference w:id="144"/>
      </w:r>
      <w:r w:rsidRPr="622932D2">
        <w:rPr>
          <w:rStyle w:val="normaltextrun"/>
          <w:rFonts w:eastAsiaTheme="majorEastAsia"/>
          <w:color w:val="202020"/>
          <w:shd w:val="clear" w:color="auto" w:fill="FFFFFF"/>
        </w:rPr>
        <w:t xml:space="preserve"> omaniku ootustes nimetatud eesmärkidega.“;</w:t>
      </w:r>
    </w:p>
    <w:p w14:paraId="6694C0B9" w14:textId="03998156" w:rsidR="005C7136" w:rsidDel="00307867" w:rsidRDefault="005C7136">
      <w:pPr>
        <w:pStyle w:val="paragraph"/>
        <w:spacing w:before="0" w:beforeAutospacing="0" w:after="0" w:afterAutospacing="0"/>
        <w:jc w:val="both"/>
        <w:textAlignment w:val="baseline"/>
        <w:rPr>
          <w:del w:id="145" w:author="Aili Sandre - JUSTDIGI" w:date="2024-12-30T10:56:00Z" w16du:dateUtc="2024-12-30T08:56:00Z"/>
          <w:rStyle w:val="normaltextrun"/>
          <w:rFonts w:eastAsiaTheme="majorEastAsia"/>
          <w:color w:val="202020"/>
          <w:shd w:val="clear" w:color="auto" w:fill="FFFFFF"/>
        </w:rPr>
      </w:pPr>
    </w:p>
    <w:p w14:paraId="105014E0" w14:textId="5A81040A" w:rsidR="00CE5E46" w:rsidDel="00307867" w:rsidRDefault="00CE5E46">
      <w:pPr>
        <w:pStyle w:val="paragraph"/>
        <w:spacing w:before="0" w:beforeAutospacing="0" w:after="0" w:afterAutospacing="0"/>
        <w:jc w:val="both"/>
        <w:textAlignment w:val="baseline"/>
        <w:rPr>
          <w:del w:id="146" w:author="Aili Sandre - JUSTDIGI" w:date="2024-12-30T10:56:00Z" w16du:dateUtc="2024-12-30T08:56:00Z"/>
          <w:rStyle w:val="normaltextrun"/>
          <w:rFonts w:asciiTheme="minorHAnsi" w:eastAsiaTheme="majorEastAsia" w:hAnsiTheme="minorHAnsi" w:cstheme="minorBidi"/>
          <w:color w:val="202020"/>
          <w:kern w:val="2"/>
          <w:sz w:val="22"/>
          <w:szCs w:val="22"/>
          <w:shd w:val="clear" w:color="auto" w:fill="FFFFFF"/>
          <w:lang w:eastAsia="en-US"/>
          <w14:ligatures w14:val="standardContextual"/>
        </w:rPr>
      </w:pPr>
    </w:p>
    <w:p w14:paraId="33393F0C" w14:textId="77777777" w:rsidR="00CE5E46" w:rsidRPr="005C7136" w:rsidRDefault="00CE5E46" w:rsidP="0058723E">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73B27403" w14:textId="17A7055E" w:rsidR="005C7136" w:rsidRPr="005C7136" w:rsidRDefault="005C7136">
      <w:pPr>
        <w:pStyle w:val="Pealkiri3"/>
        <w:shd w:val="clear" w:color="auto" w:fill="FFFFFF" w:themeFill="background1"/>
        <w:spacing w:before="40" w:after="0" w:line="240" w:lineRule="auto"/>
        <w:jc w:val="both"/>
        <w:rPr>
          <w:rStyle w:val="normaltextrun"/>
          <w:rFonts w:ascii="Times New Roman" w:hAnsi="Times New Roman" w:cs="Times New Roman"/>
          <w:color w:val="202020"/>
          <w:kern w:val="0"/>
          <w:sz w:val="24"/>
          <w:szCs w:val="24"/>
          <w:shd w:val="clear" w:color="auto" w:fill="FFFFFF"/>
          <w:lang w:eastAsia="et-EE"/>
          <w14:ligatures w14:val="none"/>
        </w:rPr>
        <w:pPrChange w:id="147" w:author="Aili Sandre - JUSTDIGI" w:date="2024-12-30T11:21:00Z" w16du:dateUtc="2024-12-30T09:21:00Z">
          <w:pPr>
            <w:pStyle w:val="Pealkiri3"/>
            <w:shd w:val="clear" w:color="auto" w:fill="FFFFFF" w:themeFill="background1"/>
            <w:spacing w:before="40"/>
            <w:jc w:val="both"/>
          </w:pPr>
        </w:pPrChange>
      </w:pPr>
      <w:r w:rsidRPr="005C7136">
        <w:rPr>
          <w:rStyle w:val="normaltextrun"/>
          <w:rFonts w:ascii="Times New Roman" w:hAnsi="Times New Roman" w:cs="Times New Roman"/>
          <w:b/>
          <w:bCs/>
          <w:color w:val="202020"/>
          <w:sz w:val="24"/>
          <w:szCs w:val="24"/>
          <w:shd w:val="clear" w:color="auto" w:fill="FFFFFF"/>
        </w:rPr>
        <w:t>4</w:t>
      </w:r>
      <w:r w:rsidR="00B45D73">
        <w:rPr>
          <w:rStyle w:val="normaltextrun"/>
          <w:rFonts w:ascii="Times New Roman" w:hAnsi="Times New Roman" w:cs="Times New Roman"/>
          <w:b/>
          <w:bCs/>
          <w:color w:val="202020"/>
          <w:sz w:val="24"/>
          <w:szCs w:val="24"/>
          <w:shd w:val="clear" w:color="auto" w:fill="FFFFFF"/>
        </w:rPr>
        <w:t>6</w:t>
      </w:r>
      <w:r w:rsidRPr="005C7136">
        <w:rPr>
          <w:rStyle w:val="normaltextrun"/>
          <w:rFonts w:ascii="Times New Roman" w:hAnsi="Times New Roman" w:cs="Times New Roman"/>
          <w:b/>
          <w:bCs/>
          <w:color w:val="202020"/>
          <w:sz w:val="24"/>
          <w:szCs w:val="24"/>
          <w:shd w:val="clear" w:color="auto" w:fill="FFFFFF"/>
        </w:rPr>
        <w:t>)</w:t>
      </w:r>
      <w:r w:rsidRPr="005C7136">
        <w:rPr>
          <w:rStyle w:val="normaltextrun"/>
          <w:rFonts w:ascii="Times New Roman" w:hAnsi="Times New Roman" w:cs="Times New Roman"/>
          <w:color w:val="202020"/>
          <w:sz w:val="24"/>
          <w:szCs w:val="24"/>
          <w:shd w:val="clear" w:color="auto" w:fill="FFFFFF"/>
        </w:rPr>
        <w:t xml:space="preserve"> seadus</w:t>
      </w:r>
      <w:ins w:id="148" w:author="Aili Sandre - JUSTDIGI" w:date="2024-12-30T10:56:00Z" w16du:dateUtc="2024-12-30T08:56:00Z">
        <w:r w:rsidR="00307867">
          <w:rPr>
            <w:rStyle w:val="normaltextrun"/>
            <w:rFonts w:ascii="Times New Roman" w:hAnsi="Times New Roman" w:cs="Times New Roman"/>
            <w:color w:val="202020"/>
            <w:sz w:val="24"/>
            <w:szCs w:val="24"/>
            <w:shd w:val="clear" w:color="auto" w:fill="FFFFFF"/>
          </w:rPr>
          <w:t>t</w:t>
        </w:r>
      </w:ins>
      <w:del w:id="149" w:author="Aili Sandre - JUSTDIGI" w:date="2024-12-30T10:56:00Z" w16du:dateUtc="2024-12-30T08:56:00Z">
        <w:r w:rsidRPr="005C7136" w:rsidDel="00307867">
          <w:rPr>
            <w:rStyle w:val="normaltextrun"/>
            <w:rFonts w:ascii="Times New Roman" w:hAnsi="Times New Roman" w:cs="Times New Roman"/>
            <w:color w:val="202020"/>
            <w:sz w:val="24"/>
            <w:szCs w:val="24"/>
            <w:shd w:val="clear" w:color="auto" w:fill="FFFFFF"/>
          </w:rPr>
          <w:delText>e 6. jao 1. peatükki</w:delText>
        </w:r>
      </w:del>
      <w:r w:rsidRPr="005C7136">
        <w:rPr>
          <w:rStyle w:val="normaltextrun"/>
          <w:rFonts w:ascii="Times New Roman" w:hAnsi="Times New Roman" w:cs="Times New Roman"/>
          <w:color w:val="202020"/>
          <w:sz w:val="24"/>
          <w:szCs w:val="24"/>
          <w:shd w:val="clear" w:color="auto" w:fill="FFFFFF"/>
        </w:rPr>
        <w:t xml:space="preserve"> täiendatakse §-ga 43¹ järgmises sõnastuses:</w:t>
      </w:r>
    </w:p>
    <w:p w14:paraId="20198C21" w14:textId="0714A755" w:rsidR="005C7136" w:rsidRPr="005C7136" w:rsidRDefault="005C7136">
      <w:pPr>
        <w:pStyle w:val="Pealkiri3"/>
        <w:shd w:val="clear" w:color="auto" w:fill="FFFFFF" w:themeFill="background1"/>
        <w:spacing w:before="0" w:line="240" w:lineRule="auto"/>
        <w:jc w:val="both"/>
        <w:rPr>
          <w:rFonts w:ascii="Times New Roman" w:eastAsia="Times New Roman" w:hAnsi="Times New Roman" w:cs="Times New Roman"/>
          <w:b/>
          <w:bCs/>
          <w:color w:val="auto"/>
          <w:kern w:val="0"/>
          <w:sz w:val="24"/>
          <w:szCs w:val="24"/>
          <w:lang w:eastAsia="et-EE"/>
          <w14:ligatures w14:val="none"/>
        </w:rPr>
        <w:pPrChange w:id="150" w:author="Aili Sandre - JUSTDIGI" w:date="2024-12-30T11:21:00Z" w16du:dateUtc="2024-12-30T09:21:00Z">
          <w:pPr>
            <w:pStyle w:val="Pealkiri3"/>
            <w:shd w:val="clear" w:color="auto" w:fill="FFFFFF" w:themeFill="background1"/>
            <w:spacing w:before="0"/>
            <w:jc w:val="both"/>
          </w:pPr>
        </w:pPrChange>
      </w:pPr>
      <w:r w:rsidRPr="005C7136">
        <w:rPr>
          <w:rStyle w:val="normaltextrun"/>
          <w:rFonts w:ascii="Times New Roman" w:hAnsi="Times New Roman" w:cs="Times New Roman"/>
          <w:color w:val="202020"/>
          <w:sz w:val="24"/>
          <w:szCs w:val="24"/>
          <w:shd w:val="clear" w:color="auto" w:fill="FFFFFF"/>
        </w:rPr>
        <w:t>„</w:t>
      </w:r>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 43¹.</w:t>
      </w:r>
      <w:bookmarkStart w:id="151" w:name="para43"/>
      <w:r w:rsidR="00352045">
        <w:rPr>
          <w:rFonts w:ascii="Times New Roman" w:eastAsia="Times New Roman" w:hAnsi="Times New Roman" w:cs="Times New Roman"/>
          <w:b/>
          <w:bCs/>
          <w:color w:val="000000"/>
          <w:kern w:val="0"/>
          <w:sz w:val="24"/>
          <w:szCs w:val="24"/>
          <w:bdr w:val="none" w:sz="0" w:space="0" w:color="auto" w:frame="1"/>
          <w:lang w:eastAsia="et-EE"/>
          <w14:ligatures w14:val="none"/>
        </w:rPr>
        <w:t xml:space="preserve"> </w:t>
      </w:r>
      <w:r w:rsidRPr="005C7136">
        <w:rPr>
          <w:rFonts w:ascii="Times New Roman" w:eastAsia="Times New Roman" w:hAnsi="Times New Roman" w:cs="Times New Roman"/>
          <w:b/>
          <w:bCs/>
          <w:color w:val="auto"/>
          <w:kern w:val="0"/>
          <w:sz w:val="24"/>
          <w:szCs w:val="24"/>
          <w:bdr w:val="none" w:sz="0" w:space="0" w:color="auto" w:frame="1"/>
          <w:lang w:eastAsia="et-EE"/>
          <w14:ligatures w14:val="none"/>
        </w:rPr>
        <w:t xml:space="preserve">Püsimetsana majandamine </w:t>
      </w:r>
      <w:bookmarkEnd w:id="151"/>
      <w:r w:rsidRPr="005C7136">
        <w:rPr>
          <w:rFonts w:ascii="Times New Roman" w:eastAsia="Times New Roman" w:hAnsi="Times New Roman" w:cs="Times New Roman"/>
          <w:b/>
          <w:bCs/>
          <w:color w:val="auto"/>
          <w:kern w:val="0"/>
          <w:sz w:val="24"/>
          <w:szCs w:val="24"/>
          <w:bdr w:val="none" w:sz="0" w:space="0" w:color="auto" w:frame="1"/>
          <w:lang w:eastAsia="et-EE"/>
          <w14:ligatures w14:val="none"/>
        </w:rPr>
        <w:t>r</w:t>
      </w:r>
      <w:r w:rsidRPr="005C7136">
        <w:rPr>
          <w:rFonts w:ascii="Times New Roman" w:eastAsia="Times New Roman" w:hAnsi="Times New Roman" w:cs="Times New Roman"/>
          <w:b/>
          <w:bCs/>
          <w:color w:val="auto"/>
          <w:kern w:val="0"/>
          <w:sz w:val="24"/>
          <w:szCs w:val="24"/>
          <w:lang w:eastAsia="et-EE"/>
          <w14:ligatures w14:val="none"/>
        </w:rPr>
        <w:t>iigimetsas</w:t>
      </w:r>
    </w:p>
    <w:p w14:paraId="0F219D57" w14:textId="77777777" w:rsidR="005C7136" w:rsidRPr="005C7136" w:rsidRDefault="005C7136" w:rsidP="0058723E">
      <w:pPr>
        <w:pStyle w:val="paragraph"/>
        <w:spacing w:before="0" w:beforeAutospacing="0" w:after="0" w:afterAutospacing="0"/>
        <w:jc w:val="both"/>
        <w:textAlignment w:val="baseline"/>
      </w:pPr>
    </w:p>
    <w:p w14:paraId="5E6EFD26" w14:textId="797E52B3" w:rsidR="00307867" w:rsidDel="00307867" w:rsidRDefault="00307867">
      <w:pPr>
        <w:pStyle w:val="paragraph"/>
        <w:spacing w:before="0" w:beforeAutospacing="0" w:after="0" w:afterAutospacing="0"/>
        <w:jc w:val="both"/>
        <w:textAlignment w:val="baseline"/>
        <w:rPr>
          <w:del w:id="152" w:author="Aili Sandre - JUSTDIGI" w:date="2024-12-30T10:57:00Z" w16du:dateUtc="2024-12-30T08:57:00Z"/>
        </w:rPr>
      </w:pPr>
      <w:ins w:id="153" w:author="Aili Sandre - JUSTDIGI" w:date="2024-12-30T10:57:00Z" w16du:dateUtc="2024-12-30T08:57:00Z">
        <w:r>
          <w:t xml:space="preserve">(1) </w:t>
        </w:r>
      </w:ins>
      <w:r w:rsidR="005C7136">
        <w:t>Püsimetsana majandamiseks märgitakse püsimetsana majandatav ala metsaregistrisse riigimetsa majandaja ettepanekul.</w:t>
      </w:r>
    </w:p>
    <w:p w14:paraId="27037CA6" w14:textId="77777777" w:rsidR="00307867" w:rsidRDefault="00307867" w:rsidP="0058723E">
      <w:pPr>
        <w:pStyle w:val="paragraph"/>
        <w:spacing w:before="0" w:beforeAutospacing="0" w:after="0" w:afterAutospacing="0"/>
        <w:jc w:val="both"/>
        <w:textAlignment w:val="baseline"/>
        <w:rPr>
          <w:ins w:id="154" w:author="Aili Sandre - JUSTDIGI" w:date="2024-12-30T10:58:00Z" w16du:dateUtc="2024-12-30T08:58:00Z"/>
        </w:rPr>
      </w:pPr>
    </w:p>
    <w:p w14:paraId="028CFF71" w14:textId="77777777" w:rsidR="00307867" w:rsidRPr="005C7136" w:rsidRDefault="00307867">
      <w:pPr>
        <w:pStyle w:val="paragraph"/>
        <w:spacing w:before="0" w:beforeAutospacing="0" w:after="0" w:afterAutospacing="0"/>
        <w:jc w:val="both"/>
        <w:textAlignment w:val="baseline"/>
        <w:rPr>
          <w:ins w:id="155" w:author="Aili Sandre - JUSTDIGI" w:date="2024-12-30T10:58:00Z" w16du:dateUtc="2024-12-30T08:58:00Z"/>
          <w:strike/>
        </w:rPr>
        <w:pPrChange w:id="156" w:author="Aili Sandre - JUSTDIGI" w:date="2024-12-30T11:21:00Z" w16du:dateUtc="2024-12-30T09:21:00Z">
          <w:pPr>
            <w:pStyle w:val="paragraph"/>
            <w:numPr>
              <w:numId w:val="49"/>
            </w:numPr>
            <w:spacing w:before="0" w:beforeAutospacing="0" w:after="0" w:afterAutospacing="0"/>
            <w:ind w:left="360" w:hanging="360"/>
            <w:jc w:val="both"/>
            <w:textAlignment w:val="baseline"/>
          </w:pPr>
        </w:pPrChange>
      </w:pPr>
    </w:p>
    <w:p w14:paraId="1CD2EDA3" w14:textId="0C82EE3F" w:rsidR="005C7136" w:rsidDel="00307867" w:rsidRDefault="00307867">
      <w:pPr>
        <w:pStyle w:val="paragraph"/>
        <w:spacing w:before="0" w:beforeAutospacing="0" w:after="0" w:afterAutospacing="0"/>
        <w:jc w:val="both"/>
        <w:textAlignment w:val="baseline"/>
        <w:rPr>
          <w:del w:id="157" w:author="Aili Sandre - JUSTDIGI" w:date="2024-12-30T10:59:00Z" w16du:dateUtc="2024-12-30T08:59:00Z"/>
        </w:rPr>
      </w:pPr>
      <w:ins w:id="158" w:author="Aili Sandre - JUSTDIGI" w:date="2024-12-30T10:58:00Z" w16du:dateUtc="2024-12-30T08:58:00Z">
        <w:r>
          <w:t xml:space="preserve">(2) </w:t>
        </w:r>
      </w:ins>
      <w:r w:rsidR="005C7136">
        <w:t xml:space="preserve">Riigimetsas võib püsimetsana majandamise eesmärgil pärast puistu seemnekandvuse ea saavutamist raiuda </w:t>
      </w:r>
      <w:r w:rsidR="00BC77E7">
        <w:t xml:space="preserve">valikraiega 30 aasta jooksul </w:t>
      </w:r>
      <w:r w:rsidR="005C7136">
        <w:t>kuni 0,</w:t>
      </w:r>
      <w:r w:rsidR="00BC77E7">
        <w:t>2</w:t>
      </w:r>
      <w:r w:rsidR="005C7136">
        <w:t xml:space="preserve"> ha häiludena maksimaalselt 30</w:t>
      </w:r>
      <w:del w:id="159" w:author="Aili Sandre - JUSTDIGI" w:date="2024-12-30T10:58:00Z" w16du:dateUtc="2024-12-30T08:58:00Z">
        <w:r w:rsidR="005C7136" w:rsidDel="00307867">
          <w:delText xml:space="preserve"> </w:delText>
        </w:r>
      </w:del>
      <w:r w:rsidR="005C7136">
        <w:t>% eraldise või püsimetsana märgitud ala</w:t>
      </w:r>
      <w:r w:rsidR="3448C576">
        <w:t xml:space="preserve"> </w:t>
      </w:r>
      <w:r w:rsidR="005C7136">
        <w:t>pindalast.</w:t>
      </w:r>
      <w:del w:id="160" w:author="Aili Sandre - JUSTDIGI" w:date="2024-12-30T10:59:00Z" w16du:dateUtc="2024-12-30T08:59:00Z">
        <w:r w:rsidR="005C7136" w:rsidDel="00307867">
          <w:delText xml:space="preserve"> </w:delText>
        </w:r>
      </w:del>
    </w:p>
    <w:p w14:paraId="65A7AB67" w14:textId="77777777" w:rsidR="00307867" w:rsidRDefault="00307867" w:rsidP="0058723E">
      <w:pPr>
        <w:pStyle w:val="paragraph"/>
        <w:spacing w:before="0" w:beforeAutospacing="0" w:after="0" w:afterAutospacing="0"/>
        <w:jc w:val="both"/>
        <w:textAlignment w:val="baseline"/>
        <w:rPr>
          <w:ins w:id="161" w:author="Aili Sandre - JUSTDIGI" w:date="2024-12-30T10:59:00Z" w16du:dateUtc="2024-12-30T08:59:00Z"/>
        </w:rPr>
      </w:pPr>
    </w:p>
    <w:p w14:paraId="2202C7B1" w14:textId="77777777" w:rsidR="00307867" w:rsidRPr="005C7136" w:rsidRDefault="00307867">
      <w:pPr>
        <w:pStyle w:val="paragraph"/>
        <w:spacing w:before="0" w:beforeAutospacing="0" w:after="0" w:afterAutospacing="0"/>
        <w:jc w:val="both"/>
        <w:textAlignment w:val="baseline"/>
        <w:rPr>
          <w:ins w:id="162" w:author="Aili Sandre - JUSTDIGI" w:date="2024-12-30T10:59:00Z" w16du:dateUtc="2024-12-30T08:59:00Z"/>
        </w:rPr>
        <w:pPrChange w:id="163" w:author="Aili Sandre - JUSTDIGI" w:date="2024-12-30T11:21:00Z" w16du:dateUtc="2024-12-30T09:21:00Z">
          <w:pPr>
            <w:pStyle w:val="paragraph"/>
            <w:numPr>
              <w:numId w:val="49"/>
            </w:numPr>
            <w:spacing w:before="0" w:beforeAutospacing="0" w:after="0" w:afterAutospacing="0"/>
            <w:ind w:left="360" w:hanging="360"/>
            <w:jc w:val="both"/>
            <w:textAlignment w:val="baseline"/>
          </w:pPr>
        </w:pPrChange>
      </w:pPr>
    </w:p>
    <w:p w14:paraId="4A8BFCFE" w14:textId="6ABD53D6" w:rsidR="00BC77E7" w:rsidRDefault="00307867">
      <w:pPr>
        <w:pStyle w:val="paragraph"/>
        <w:spacing w:before="0" w:beforeAutospacing="0" w:after="0" w:afterAutospacing="0"/>
        <w:jc w:val="both"/>
        <w:textAlignment w:val="baseline"/>
        <w:pPrChange w:id="164" w:author="Aili Sandre - JUSTDIGI" w:date="2024-12-30T11:21:00Z" w16du:dateUtc="2024-12-30T09:21:00Z">
          <w:pPr>
            <w:pStyle w:val="paragraph"/>
            <w:numPr>
              <w:numId w:val="49"/>
            </w:numPr>
            <w:spacing w:before="0" w:beforeAutospacing="0" w:after="0" w:afterAutospacing="0"/>
            <w:ind w:left="360" w:hanging="360"/>
            <w:jc w:val="both"/>
            <w:textAlignment w:val="baseline"/>
          </w:pPr>
        </w:pPrChange>
      </w:pPr>
      <w:ins w:id="165" w:author="Aili Sandre - JUSTDIGI" w:date="2024-12-30T10:59:00Z" w16du:dateUtc="2024-12-30T08:59:00Z">
        <w:r>
          <w:t xml:space="preserve">(3) </w:t>
        </w:r>
      </w:ins>
      <w:r w:rsidR="00BC77E7" w:rsidRPr="00BC77E7">
        <w:t>Püsimetsas säilitatakse säilikpuud või säilikpuude grupid alaliselt vähemalt 10%-l pindalast.</w:t>
      </w:r>
    </w:p>
    <w:p w14:paraId="5D6D16FE" w14:textId="77777777" w:rsidR="009C54A0" w:rsidRDefault="009C54A0" w:rsidP="0058723E">
      <w:pPr>
        <w:pStyle w:val="paragraph"/>
        <w:spacing w:before="0" w:beforeAutospacing="0" w:after="0" w:afterAutospacing="0"/>
        <w:jc w:val="both"/>
        <w:textAlignment w:val="baseline"/>
        <w:rPr>
          <w:ins w:id="166" w:author="Aili Sandre - JUSTDIGI" w:date="2024-12-30T10:59:00Z" w16du:dateUtc="2024-12-30T08:59:00Z"/>
        </w:rPr>
      </w:pPr>
    </w:p>
    <w:p w14:paraId="29DED71E" w14:textId="5B312171" w:rsidR="005C7136" w:rsidRPr="005C7136" w:rsidRDefault="009C54A0">
      <w:pPr>
        <w:pStyle w:val="paragraph"/>
        <w:spacing w:before="0" w:beforeAutospacing="0" w:after="0" w:afterAutospacing="0"/>
        <w:jc w:val="both"/>
        <w:textAlignment w:val="baseline"/>
        <w:pPrChange w:id="167" w:author="Aili Sandre - JUSTDIGI" w:date="2024-12-30T11:21:00Z" w16du:dateUtc="2024-12-30T09:21:00Z">
          <w:pPr>
            <w:pStyle w:val="paragraph"/>
            <w:numPr>
              <w:numId w:val="49"/>
            </w:numPr>
            <w:spacing w:before="0" w:beforeAutospacing="0" w:after="0" w:afterAutospacing="0"/>
            <w:ind w:left="360" w:hanging="360"/>
            <w:jc w:val="both"/>
            <w:textAlignment w:val="baseline"/>
          </w:pPr>
        </w:pPrChange>
      </w:pPr>
      <w:ins w:id="168" w:author="Aili Sandre - JUSTDIGI" w:date="2024-12-30T10:59:00Z" w16du:dateUtc="2024-12-30T08:59:00Z">
        <w:r>
          <w:t xml:space="preserve">(4) </w:t>
        </w:r>
      </w:ins>
      <w:r w:rsidR="005C7136" w:rsidRPr="005C7136">
        <w:t>Häiludes ja häilude</w:t>
      </w:r>
      <w:del w:id="169" w:author="Aili Sandre - JUSTDIGI" w:date="2024-12-30T10:59:00Z" w16du:dateUtc="2024-12-30T08:59:00Z">
        <w:r w:rsidR="005C7136" w:rsidRPr="005C7136" w:rsidDel="009C54A0">
          <w:delText xml:space="preserve"> </w:delText>
        </w:r>
      </w:del>
      <w:r w:rsidR="005C7136" w:rsidRPr="005C7136">
        <w:t>vahelist ala võib hooldada</w:t>
      </w:r>
      <w:r w:rsidR="00BC77E7">
        <w:t xml:space="preserve"> valgustus- ja harvendusraiega</w:t>
      </w:r>
      <w:r w:rsidR="005C7136" w:rsidRPr="005C7136">
        <w:t xml:space="preserve"> käesoleva seaduse alusel kehtestatud metsa majandamise eeskirja §-s 6 sätestatud nõudeid järgides.</w:t>
      </w:r>
    </w:p>
    <w:p w14:paraId="0EB20990" w14:textId="77777777" w:rsidR="009C54A0" w:rsidRDefault="009C54A0" w:rsidP="0058723E">
      <w:pPr>
        <w:pStyle w:val="paragraph"/>
        <w:spacing w:before="0" w:beforeAutospacing="0" w:after="0" w:afterAutospacing="0"/>
        <w:jc w:val="both"/>
        <w:textAlignment w:val="baseline"/>
        <w:rPr>
          <w:ins w:id="170" w:author="Aili Sandre - JUSTDIGI" w:date="2024-12-30T11:00:00Z" w16du:dateUtc="2024-12-30T09:00:00Z"/>
        </w:rPr>
      </w:pPr>
    </w:p>
    <w:p w14:paraId="64EF6D5E" w14:textId="7F9C596C" w:rsidR="005C7136" w:rsidRPr="005C7136" w:rsidRDefault="009C54A0">
      <w:pPr>
        <w:pStyle w:val="paragraph"/>
        <w:spacing w:before="0" w:beforeAutospacing="0" w:after="0" w:afterAutospacing="0"/>
        <w:jc w:val="both"/>
        <w:textAlignment w:val="baseline"/>
        <w:pPrChange w:id="171" w:author="Aili Sandre - JUSTDIGI" w:date="2024-12-30T11:21:00Z" w16du:dateUtc="2024-12-30T09:21:00Z">
          <w:pPr>
            <w:pStyle w:val="paragraph"/>
            <w:numPr>
              <w:numId w:val="49"/>
            </w:numPr>
            <w:spacing w:before="0" w:beforeAutospacing="0" w:after="0" w:afterAutospacing="0"/>
            <w:ind w:left="360" w:hanging="360"/>
            <w:jc w:val="both"/>
            <w:textAlignment w:val="baseline"/>
          </w:pPr>
        </w:pPrChange>
      </w:pPr>
      <w:ins w:id="172" w:author="Aili Sandre - JUSTDIGI" w:date="2024-12-30T11:00:00Z" w16du:dateUtc="2024-12-30T09:00:00Z">
        <w:r>
          <w:t xml:space="preserve">(5) </w:t>
        </w:r>
      </w:ins>
      <w:r w:rsidR="005C7136" w:rsidRPr="005C7136">
        <w:t xml:space="preserve">Käesolevas paragrahvis sätestatud </w:t>
      </w:r>
      <w:r w:rsidR="00BC77E7">
        <w:t>tingimused</w:t>
      </w:r>
      <w:r w:rsidR="005C7136" w:rsidRPr="005C7136">
        <w:t xml:space="preserve"> kehtivad valikraiele </w:t>
      </w:r>
      <w:r w:rsidR="00BC77E7">
        <w:t xml:space="preserve">riigimetsas </w:t>
      </w:r>
      <w:r w:rsidR="005C7136" w:rsidRPr="005C7136">
        <w:t>väljaspool kaits</w:t>
      </w:r>
      <w:r w:rsidR="00BC77E7">
        <w:t>tavaid loodusobjekte</w:t>
      </w:r>
      <w:r w:rsidR="005C7136" w:rsidRPr="005C7136">
        <w:t>.</w:t>
      </w:r>
      <w:ins w:id="173" w:author="Aili Sandre - JUSTDIGI" w:date="2024-12-30T11:00:00Z" w16du:dateUtc="2024-12-30T09:00:00Z">
        <w:r>
          <w:t>“;</w:t>
        </w:r>
      </w:ins>
      <w:del w:id="174" w:author="Aili Sandre - JUSTDIGI" w:date="2024-12-30T11:00:00Z" w16du:dateUtc="2024-12-30T09:00:00Z">
        <w:r w:rsidR="005C7136" w:rsidRPr="005C7136" w:rsidDel="009C54A0">
          <w:delText xml:space="preserve"> </w:delText>
        </w:r>
      </w:del>
    </w:p>
    <w:p w14:paraId="50439653"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4BEACC90" w14:textId="5038A26D"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color w:val="202020"/>
          <w:shd w:val="clear" w:color="auto" w:fill="FFFFFF"/>
        </w:rPr>
        <w:t>4</w:t>
      </w:r>
      <w:r w:rsidR="00FB27A8">
        <w:rPr>
          <w:rStyle w:val="normaltextrun"/>
          <w:rFonts w:eastAsiaTheme="majorEastAsia"/>
          <w:b/>
          <w:bCs/>
          <w:color w:val="202020"/>
          <w:shd w:val="clear" w:color="auto" w:fill="FFFFFF"/>
        </w:rPr>
        <w:t>7</w:t>
      </w:r>
      <w:r w:rsidRPr="005C7136">
        <w:rPr>
          <w:rStyle w:val="normaltextrun"/>
          <w:rFonts w:eastAsiaTheme="majorEastAsia"/>
          <w:b/>
          <w:bCs/>
          <w:color w:val="202020"/>
          <w:shd w:val="clear" w:color="auto" w:fill="FFFFFF"/>
        </w:rPr>
        <w:t>)</w:t>
      </w:r>
      <w:r w:rsidRPr="005C7136">
        <w:rPr>
          <w:rStyle w:val="normaltextrun"/>
          <w:rFonts w:eastAsiaTheme="majorEastAsia"/>
          <w:color w:val="202020"/>
          <w:shd w:val="clear" w:color="auto" w:fill="FFFFFF"/>
        </w:rPr>
        <w:t xml:space="preserve"> paragrahvi 45 lõige 5 muudetakse ja sõnastatakse järgmiselt:</w:t>
      </w:r>
    </w:p>
    <w:p w14:paraId="09B6850F" w14:textId="46CCCBEC"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202020"/>
          <w:shd w:val="clear" w:color="auto" w:fill="FFFFFF"/>
        </w:rPr>
      </w:pPr>
      <w:r w:rsidRPr="005C7136">
        <w:rPr>
          <w:rStyle w:val="ui-provider"/>
        </w:rPr>
        <w:t>„(5) Valdkonna eest vastutav minister määrab Riigimetsa Majandamise Keskusele järgneva viie aasta uuendusraie pindala, sealhulgas männikute, kuusikute, kaasikute ja haavikute pindala puuliikide viisi, arvestades käesoleva seaduse § 11 lõigete 3 ja 4 alusel kehtestatud määruses sätestatud metsa raiemahu arvutamise metoodikat.“;</w:t>
      </w:r>
    </w:p>
    <w:p w14:paraId="3A1B54A2"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458AAFEE" w14:textId="77663574"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color w:val="202020"/>
          <w:shd w:val="clear" w:color="auto" w:fill="FFFFFF"/>
        </w:rPr>
        <w:t>4</w:t>
      </w:r>
      <w:r w:rsidR="00FB27A8">
        <w:rPr>
          <w:rStyle w:val="normaltextrun"/>
          <w:rFonts w:eastAsiaTheme="majorEastAsia"/>
          <w:b/>
          <w:bCs/>
          <w:color w:val="202020"/>
          <w:shd w:val="clear" w:color="auto" w:fill="FFFFFF"/>
        </w:rPr>
        <w:t>8</w:t>
      </w:r>
      <w:r w:rsidRPr="005C7136">
        <w:rPr>
          <w:rStyle w:val="normaltextrun"/>
          <w:rFonts w:eastAsiaTheme="majorEastAsia"/>
          <w:b/>
          <w:bCs/>
          <w:color w:val="202020"/>
          <w:shd w:val="clear" w:color="auto" w:fill="FFFFFF"/>
        </w:rPr>
        <w:t>)</w:t>
      </w:r>
      <w:r w:rsidRPr="005C7136">
        <w:rPr>
          <w:rStyle w:val="normaltextrun"/>
          <w:rFonts w:eastAsiaTheme="majorEastAsia"/>
          <w:color w:val="202020"/>
          <w:shd w:val="clear" w:color="auto" w:fill="FFFFFF"/>
        </w:rPr>
        <w:t xml:space="preserve"> paragrahvi </w:t>
      </w:r>
      <w:bookmarkStart w:id="175" w:name="_Hlk163804989"/>
      <w:r w:rsidRPr="005C7136">
        <w:rPr>
          <w:rStyle w:val="normaltextrun"/>
          <w:rFonts w:eastAsiaTheme="majorEastAsia"/>
          <w:color w:val="202020"/>
          <w:shd w:val="clear" w:color="auto" w:fill="FFFFFF"/>
        </w:rPr>
        <w:t xml:space="preserve">45 täiendatakse lõikega 5¹ </w:t>
      </w:r>
      <w:bookmarkEnd w:id="175"/>
      <w:r w:rsidRPr="005C7136">
        <w:rPr>
          <w:rStyle w:val="normaltextrun"/>
          <w:rFonts w:eastAsiaTheme="majorEastAsia"/>
          <w:color w:val="202020"/>
          <w:shd w:val="clear" w:color="auto" w:fill="FFFFFF"/>
        </w:rPr>
        <w:t>järgmises sõnastuses:</w:t>
      </w:r>
    </w:p>
    <w:p w14:paraId="748C1892" w14:textId="77777777"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color w:val="202020"/>
          <w:shd w:val="clear" w:color="auto" w:fill="FFFFFF"/>
        </w:rPr>
        <w:t>„(5¹) Valdkonna eest vastutav minister võib muuta käesoleva paragrahvi lõike 5 alusel kehtestatud uuendusraie pindala, kui on täidetud vähemalt üks järgmistest tingimustest:</w:t>
      </w:r>
    </w:p>
    <w:p w14:paraId="3D979472" w14:textId="77777777"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color w:val="202020"/>
          <w:shd w:val="clear" w:color="auto" w:fill="FFFFFF"/>
        </w:rPr>
        <w:t>1) uuendusraie pindala arvutamise aluseks oleva metsa pindala on muutunud vähemalt 15%;</w:t>
      </w:r>
    </w:p>
    <w:p w14:paraId="7B26B98B" w14:textId="624A44C4"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202020"/>
          <w:shd w:val="clear" w:color="auto" w:fill="FFFFFF"/>
        </w:rPr>
      </w:pPr>
      <w:r w:rsidRPr="005C7136">
        <w:rPr>
          <w:rStyle w:val="normaltextrun"/>
          <w:rFonts w:eastAsiaTheme="majorEastAsia"/>
          <w:color w:val="202020"/>
          <w:shd w:val="clear" w:color="auto" w:fill="FFFFFF"/>
        </w:rPr>
        <w:t>2) uuendusraie pindala arvutamise aluseks olevas metsas on tuvastatud ulatuslik metsakahjustus;</w:t>
      </w:r>
    </w:p>
    <w:p w14:paraId="17A90B6D" w14:textId="72976DEA"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202020"/>
          <w:shd w:val="clear" w:color="auto" w:fill="FFFFFF"/>
        </w:rPr>
      </w:pPr>
      <w:r w:rsidRPr="005C7136">
        <w:rPr>
          <w:rStyle w:val="normaltextrun"/>
          <w:rFonts w:eastAsiaTheme="majorEastAsia"/>
          <w:color w:val="202020"/>
          <w:shd w:val="clear" w:color="auto" w:fill="FFFFFF"/>
        </w:rPr>
        <w:t xml:space="preserve">3) </w:t>
      </w:r>
      <w:r w:rsidRPr="005C7136">
        <w:rPr>
          <w:color w:val="202020"/>
          <w:shd w:val="clear" w:color="auto" w:fill="FFFFFF"/>
        </w:rPr>
        <w:t>kui käesoleva seaduse § 45 lõike 5 alusel määratud uuendusraie pindala ei võimalda täita käesoleva seaduse § 2 lõikes 2 seatud eesmärke või muid riigi</w:t>
      </w:r>
      <w:del w:id="176" w:author="Aili Sandre - JUSTDIGI" w:date="2024-12-30T11:01:00Z" w16du:dateUtc="2024-12-30T09:01:00Z">
        <w:r w:rsidRPr="005C7136" w:rsidDel="009C54A0">
          <w:rPr>
            <w:color w:val="202020"/>
            <w:shd w:val="clear" w:color="auto" w:fill="FFFFFF"/>
          </w:rPr>
          <w:delText>poolseid</w:delText>
        </w:r>
      </w:del>
      <w:r w:rsidRPr="005C7136">
        <w:rPr>
          <w:color w:val="202020"/>
          <w:shd w:val="clear" w:color="auto" w:fill="FFFFFF"/>
        </w:rPr>
        <w:t xml:space="preserve"> kohustusi.</w:t>
      </w:r>
      <w:r w:rsidRPr="005C7136">
        <w:rPr>
          <w:rStyle w:val="normaltextrun"/>
          <w:rFonts w:eastAsiaTheme="majorEastAsia"/>
          <w:color w:val="202020"/>
          <w:shd w:val="clear" w:color="auto" w:fill="FFFFFF"/>
        </w:rPr>
        <w:t>“;</w:t>
      </w:r>
    </w:p>
    <w:p w14:paraId="4B2806E0"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599C94A4" w14:textId="381E6C8F"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4</w:t>
      </w:r>
      <w:r w:rsidR="00FB27A8">
        <w:rPr>
          <w:rStyle w:val="normaltextrun"/>
          <w:rFonts w:eastAsiaTheme="majorEastAsia"/>
          <w:b/>
          <w:bCs/>
        </w:rPr>
        <w:t>9</w:t>
      </w:r>
      <w:r w:rsidRPr="005C7136">
        <w:rPr>
          <w:rStyle w:val="normaltextrun"/>
          <w:rFonts w:eastAsiaTheme="majorEastAsia"/>
          <w:b/>
          <w:bCs/>
        </w:rPr>
        <w:t>)</w:t>
      </w:r>
      <w:r w:rsidRPr="005C7136">
        <w:rPr>
          <w:rStyle w:val="normaltextrun"/>
          <w:rFonts w:eastAsiaTheme="majorEastAsia"/>
        </w:rPr>
        <w:t xml:space="preserve"> paragrahvi 45 lõige 6 tunnistatakse </w:t>
      </w:r>
      <w:r w:rsidRPr="005C7136">
        <w:rPr>
          <w:rStyle w:val="normaltextrun"/>
          <w:rFonts w:eastAsiaTheme="majorEastAsia"/>
          <w:color w:val="202020"/>
          <w:shd w:val="clear" w:color="auto" w:fill="FFFFFF"/>
        </w:rPr>
        <w:t>kehtetuks;</w:t>
      </w:r>
    </w:p>
    <w:p w14:paraId="66FF4C8A"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6B2838BA" w14:textId="51BE4D0D" w:rsidR="005C7136" w:rsidRPr="005C7136" w:rsidRDefault="00FB27A8" w:rsidP="0058723E">
      <w:pPr>
        <w:pStyle w:val="paragraph"/>
        <w:spacing w:before="0" w:beforeAutospacing="0" w:after="0" w:afterAutospacing="0"/>
        <w:jc w:val="both"/>
        <w:textAlignment w:val="baseline"/>
      </w:pPr>
      <w:r>
        <w:rPr>
          <w:rStyle w:val="normaltextrun"/>
          <w:rFonts w:eastAsiaTheme="majorEastAsia"/>
          <w:b/>
          <w:bCs/>
          <w:color w:val="202020"/>
          <w:shd w:val="clear" w:color="auto" w:fill="FFFFFF"/>
        </w:rPr>
        <w:t>50</w:t>
      </w:r>
      <w:r w:rsidR="005C7136" w:rsidRPr="005C7136">
        <w:rPr>
          <w:rStyle w:val="normaltextrun"/>
          <w:rFonts w:eastAsiaTheme="majorEastAsia"/>
          <w:b/>
          <w:bCs/>
          <w:color w:val="202020"/>
          <w:shd w:val="clear" w:color="auto" w:fill="FFFFFF"/>
        </w:rPr>
        <w:t>)</w:t>
      </w:r>
      <w:r w:rsidR="005C7136" w:rsidRPr="005C7136">
        <w:rPr>
          <w:rStyle w:val="normaltextrun"/>
          <w:rFonts w:eastAsiaTheme="majorEastAsia"/>
          <w:color w:val="202020"/>
          <w:shd w:val="clear" w:color="auto" w:fill="FFFFFF"/>
        </w:rPr>
        <w:t xml:space="preserve"> </w:t>
      </w:r>
      <w:r w:rsidR="005C7136" w:rsidRPr="005C7136">
        <w:rPr>
          <w:rStyle w:val="normaltextrun"/>
          <w:rFonts w:eastAsiaTheme="majorEastAsia"/>
        </w:rPr>
        <w:t xml:space="preserve">paragrahvi </w:t>
      </w:r>
      <w:bookmarkStart w:id="177" w:name="_Hlk163805185"/>
      <w:r w:rsidR="005C7136" w:rsidRPr="005C7136">
        <w:rPr>
          <w:rStyle w:val="normaltextrun"/>
          <w:rFonts w:eastAsiaTheme="majorEastAsia"/>
        </w:rPr>
        <w:t>49 lõike</w:t>
      </w:r>
      <w:r w:rsidR="005C7136" w:rsidRPr="005C7136">
        <w:rPr>
          <w:rStyle w:val="normaltextrun"/>
          <w:rFonts w:eastAsiaTheme="majorEastAsia"/>
          <w:color w:val="0061AA"/>
          <w:shd w:val="clear" w:color="auto" w:fill="FFFFFF"/>
        </w:rPr>
        <w:t xml:space="preserve"> </w:t>
      </w:r>
      <w:r w:rsidR="005C7136" w:rsidRPr="005C7136">
        <w:rPr>
          <w:rStyle w:val="normaltextrun"/>
          <w:rFonts w:eastAsiaTheme="majorEastAsia"/>
          <w:color w:val="202020"/>
          <w:shd w:val="clear" w:color="auto" w:fill="FFFFFF"/>
        </w:rPr>
        <w:t xml:space="preserve">3 </w:t>
      </w:r>
      <w:bookmarkEnd w:id="177"/>
      <w:r w:rsidR="005C7136" w:rsidRPr="005C7136">
        <w:rPr>
          <w:rStyle w:val="normaltextrun"/>
          <w:rFonts w:eastAsiaTheme="majorEastAsia"/>
          <w:color w:val="202020"/>
          <w:shd w:val="clear" w:color="auto" w:fill="FFFFFF"/>
        </w:rPr>
        <w:t>esimene lause muudetakse ja sõnastatakse järgmiselt:</w:t>
      </w:r>
    </w:p>
    <w:p w14:paraId="0115154F" w14:textId="77777777" w:rsidR="005C7136" w:rsidRPr="005C7136" w:rsidRDefault="005C7136" w:rsidP="622932D2">
      <w:pPr>
        <w:pStyle w:val="paragraph"/>
        <w:spacing w:before="0" w:beforeAutospacing="0" w:after="0" w:afterAutospacing="0"/>
        <w:jc w:val="both"/>
        <w:textAlignment w:val="baseline"/>
      </w:pPr>
      <w:r w:rsidRPr="622932D2">
        <w:rPr>
          <w:rStyle w:val="normaltextrun"/>
          <w:rFonts w:eastAsiaTheme="majorEastAsia"/>
          <w:color w:val="202020"/>
          <w:shd w:val="clear" w:color="auto" w:fill="FFFFFF"/>
        </w:rPr>
        <w:t>„</w:t>
      </w:r>
      <w:commentRangeStart w:id="178"/>
      <w:r w:rsidRPr="622932D2">
        <w:rPr>
          <w:rStyle w:val="normaltextrun"/>
          <w:rFonts w:eastAsiaTheme="majorEastAsia"/>
          <w:color w:val="202020"/>
          <w:shd w:val="clear" w:color="auto" w:fill="FFFFFF"/>
        </w:rPr>
        <w:t>(3</w:t>
      </w:r>
      <w:bookmarkStart w:id="179" w:name="_Hlk173830302"/>
      <w:r w:rsidRPr="622932D2">
        <w:rPr>
          <w:rStyle w:val="normaltextrun"/>
          <w:rFonts w:eastAsiaTheme="majorEastAsia"/>
          <w:color w:val="202020"/>
          <w:shd w:val="clear" w:color="auto" w:fill="FFFFFF"/>
        </w:rPr>
        <w:t>)</w:t>
      </w:r>
      <w:bookmarkEnd w:id="179"/>
      <w:commentRangeEnd w:id="178"/>
      <w:r>
        <w:commentReference w:id="178"/>
      </w:r>
      <w:r w:rsidRPr="622932D2">
        <w:rPr>
          <w:rStyle w:val="normaltextrun"/>
          <w:rFonts w:eastAsiaTheme="majorEastAsia"/>
          <w:color w:val="202020"/>
          <w:shd w:val="clear" w:color="auto" w:fill="FFFFFF"/>
        </w:rPr>
        <w:t> Nõukogu on kaheksaliikmeline.“;</w:t>
      </w:r>
    </w:p>
    <w:p w14:paraId="20DF342B"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color w:val="202020"/>
          <w:shd w:val="clear" w:color="auto" w:fill="FFFFFF"/>
        </w:rPr>
      </w:pPr>
    </w:p>
    <w:p w14:paraId="2DE11F81" w14:textId="420DF6FC" w:rsidR="005C7136" w:rsidRPr="005C7136" w:rsidRDefault="005C7136" w:rsidP="0058723E">
      <w:pPr>
        <w:pStyle w:val="paragraph"/>
        <w:spacing w:before="0" w:beforeAutospacing="0" w:after="0" w:afterAutospacing="0"/>
        <w:jc w:val="both"/>
        <w:textAlignment w:val="baseline"/>
      </w:pPr>
      <w:commentRangeStart w:id="180"/>
      <w:r w:rsidRPr="005C7136">
        <w:rPr>
          <w:rStyle w:val="normaltextrun"/>
          <w:rFonts w:eastAsiaTheme="majorEastAsia"/>
          <w:b/>
          <w:bCs/>
          <w:color w:val="202020"/>
          <w:shd w:val="clear" w:color="auto" w:fill="FFFFFF"/>
        </w:rPr>
        <w:t>5</w:t>
      </w:r>
      <w:r w:rsidR="00FB27A8">
        <w:rPr>
          <w:rStyle w:val="normaltextrun"/>
          <w:rFonts w:eastAsiaTheme="majorEastAsia"/>
          <w:b/>
          <w:bCs/>
          <w:color w:val="202020"/>
          <w:shd w:val="clear" w:color="auto" w:fill="FFFFFF"/>
        </w:rPr>
        <w:t>1</w:t>
      </w:r>
      <w:r w:rsidRPr="005C7136">
        <w:rPr>
          <w:rStyle w:val="normaltextrun"/>
          <w:rFonts w:eastAsiaTheme="majorEastAsia"/>
          <w:b/>
          <w:bCs/>
          <w:color w:val="202020"/>
          <w:shd w:val="clear" w:color="auto" w:fill="FFFFFF"/>
        </w:rPr>
        <w:t>)</w:t>
      </w:r>
      <w:r w:rsidRPr="005C7136">
        <w:rPr>
          <w:rStyle w:val="normaltextrun"/>
          <w:rFonts w:eastAsiaTheme="majorEastAsia"/>
          <w:color w:val="202020"/>
          <w:shd w:val="clear" w:color="auto" w:fill="FFFFFF"/>
        </w:rPr>
        <w:t xml:space="preserve"> paragrahvi </w:t>
      </w:r>
      <w:bookmarkStart w:id="181" w:name="_Hlk163805240"/>
      <w:r w:rsidRPr="005C7136">
        <w:rPr>
          <w:rStyle w:val="normaltextrun"/>
          <w:rFonts w:eastAsiaTheme="majorEastAsia"/>
          <w:color w:val="202020"/>
          <w:shd w:val="clear" w:color="auto" w:fill="FFFFFF"/>
        </w:rPr>
        <w:t xml:space="preserve">49 lõike 3 punkt 3 </w:t>
      </w:r>
      <w:bookmarkEnd w:id="181"/>
      <w:r w:rsidRPr="005C7136">
        <w:rPr>
          <w:rStyle w:val="normaltextrun"/>
          <w:rFonts w:eastAsiaTheme="majorEastAsia"/>
          <w:color w:val="202020"/>
          <w:shd w:val="clear" w:color="auto" w:fill="FFFFFF"/>
        </w:rPr>
        <w:t>tunnistatakse kehtetuks;</w:t>
      </w:r>
      <w:commentRangeEnd w:id="180"/>
      <w:r w:rsidR="00974A35">
        <w:rPr>
          <w:rStyle w:val="Kommentaariviide"/>
          <w:rFonts w:asciiTheme="minorHAnsi" w:eastAsiaTheme="minorHAnsi" w:hAnsiTheme="minorHAnsi" w:cstheme="minorBidi"/>
          <w:kern w:val="2"/>
          <w:lang w:eastAsia="en-US"/>
          <w14:ligatures w14:val="standardContextual"/>
        </w:rPr>
        <w:commentReference w:id="180"/>
      </w:r>
    </w:p>
    <w:p w14:paraId="30825A97"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3DA0FF6" w14:textId="354F976A"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5</w:t>
      </w:r>
      <w:r w:rsidR="00FB27A8">
        <w:rPr>
          <w:rStyle w:val="normaltextrun"/>
          <w:rFonts w:eastAsiaTheme="majorEastAsia"/>
          <w:b/>
          <w:bCs/>
        </w:rPr>
        <w:t>2</w:t>
      </w:r>
      <w:r w:rsidRPr="005C7136">
        <w:rPr>
          <w:rStyle w:val="normaltextrun"/>
          <w:rFonts w:eastAsiaTheme="majorEastAsia"/>
          <w:b/>
          <w:bCs/>
        </w:rPr>
        <w:t>)</w:t>
      </w:r>
      <w:r w:rsidRPr="005C7136">
        <w:rPr>
          <w:rStyle w:val="normaltextrun"/>
          <w:rFonts w:eastAsiaTheme="majorEastAsia"/>
        </w:rPr>
        <w:t xml:space="preserve"> paragrahvi 49 lõike 7 punkt 10 tunnistatakse kehtetuks;</w:t>
      </w:r>
    </w:p>
    <w:p w14:paraId="2FA31BEF"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F736D91" w14:textId="7D4E9B50"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5</w:t>
      </w:r>
      <w:r w:rsidR="00FB27A8">
        <w:rPr>
          <w:rStyle w:val="normaltextrun"/>
          <w:rFonts w:eastAsiaTheme="majorEastAsia"/>
          <w:b/>
          <w:bCs/>
        </w:rPr>
        <w:t>3</w:t>
      </w:r>
      <w:r w:rsidRPr="005C7136">
        <w:rPr>
          <w:rStyle w:val="normaltextrun"/>
          <w:rFonts w:eastAsiaTheme="majorEastAsia"/>
          <w:b/>
          <w:bCs/>
        </w:rPr>
        <w:t>)</w:t>
      </w:r>
      <w:r w:rsidRPr="005C7136">
        <w:rPr>
          <w:rStyle w:val="normaltextrun"/>
          <w:rFonts w:eastAsiaTheme="majorEastAsia"/>
        </w:rPr>
        <w:t xml:space="preserve"> paragrahvi </w:t>
      </w:r>
      <w:bookmarkStart w:id="182" w:name="_Hlk163805462"/>
      <w:r w:rsidRPr="005C7136">
        <w:rPr>
          <w:rStyle w:val="normaltextrun"/>
          <w:rFonts w:eastAsiaTheme="majorEastAsia"/>
        </w:rPr>
        <w:t xml:space="preserve">49 lõike 7 punktid 12 ja 13 </w:t>
      </w:r>
      <w:bookmarkEnd w:id="182"/>
      <w:r w:rsidRPr="005C7136">
        <w:rPr>
          <w:rStyle w:val="normaltextrun"/>
          <w:rFonts w:eastAsiaTheme="majorEastAsia"/>
        </w:rPr>
        <w:t>muudetakse ja sõnastatakse järgmiselt:</w:t>
      </w:r>
    </w:p>
    <w:p w14:paraId="2A3F0551" w14:textId="54FFE2A8"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rPr>
        <w:t>„12)</w:t>
      </w:r>
      <w:r w:rsidR="006E6A24">
        <w:rPr>
          <w:rStyle w:val="normaltextrun"/>
          <w:rFonts w:eastAsiaTheme="majorEastAsia"/>
        </w:rPr>
        <w:t xml:space="preserve"> </w:t>
      </w:r>
      <w:r w:rsidRPr="005C7136">
        <w:rPr>
          <w:rStyle w:val="normaltextrun"/>
          <w:rFonts w:eastAsiaTheme="majorEastAsia"/>
        </w:rPr>
        <w:t>vara kasutusse andmise otsustamine käesolevas seaduses nimetatud juhul;</w:t>
      </w:r>
    </w:p>
    <w:p w14:paraId="4EBBC802" w14:textId="60406CB8"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rPr>
        <w:t>13)</w:t>
      </w:r>
      <w:r w:rsidR="006E6A24">
        <w:rPr>
          <w:rStyle w:val="normaltextrun"/>
          <w:rFonts w:eastAsiaTheme="majorEastAsia"/>
        </w:rPr>
        <w:t xml:space="preserve"> </w:t>
      </w:r>
      <w:r w:rsidRPr="005C7136">
        <w:rPr>
          <w:rStyle w:val="normaltextrun"/>
          <w:rFonts w:eastAsiaTheme="majorEastAsia"/>
        </w:rPr>
        <w:t>riigi esindajana eraõiguslike juriidiliste isikute asutamise otsustamine.“;</w:t>
      </w:r>
    </w:p>
    <w:p w14:paraId="14F4D32D"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0F562A6F" w14:textId="39EDD24B"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lastRenderedPageBreak/>
        <w:t>5</w:t>
      </w:r>
      <w:r w:rsidR="00FB27A8">
        <w:rPr>
          <w:rStyle w:val="normaltextrun"/>
          <w:rFonts w:eastAsiaTheme="majorEastAsia"/>
          <w:b/>
          <w:bCs/>
        </w:rPr>
        <w:t>4</w:t>
      </w:r>
      <w:r w:rsidRPr="005C7136">
        <w:rPr>
          <w:rStyle w:val="normaltextrun"/>
          <w:rFonts w:eastAsiaTheme="majorEastAsia"/>
          <w:b/>
          <w:bCs/>
        </w:rPr>
        <w:t>)</w:t>
      </w:r>
      <w:r w:rsidRPr="005C7136">
        <w:rPr>
          <w:rStyle w:val="normaltextrun"/>
          <w:rFonts w:eastAsiaTheme="majorEastAsia"/>
        </w:rPr>
        <w:t xml:space="preserve"> paragrahvi 60 lõige 1 muudetakse ja sõnastatakse järgmiselt:</w:t>
      </w:r>
    </w:p>
    <w:p w14:paraId="77A6A9EE" w14:textId="30FAFE8E"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rPr>
        <w:t>„(1)</w:t>
      </w:r>
      <w:r w:rsidR="006E6A24">
        <w:rPr>
          <w:rStyle w:val="normaltextrun"/>
          <w:rFonts w:eastAsiaTheme="majorEastAsia"/>
        </w:rPr>
        <w:t xml:space="preserve"> </w:t>
      </w:r>
      <w:r w:rsidRPr="005C7136">
        <w:rPr>
          <w:rStyle w:val="normaltextrun"/>
          <w:rFonts w:eastAsiaTheme="majorEastAsia"/>
        </w:rPr>
        <w:t>Vara võõrandamise otsustab RMK juhatus.“;</w:t>
      </w:r>
    </w:p>
    <w:p w14:paraId="4FD205D9"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47372F5F" w14:textId="4468B5E1" w:rsidR="005C7136" w:rsidRPr="005C7136" w:rsidRDefault="005C7136" w:rsidP="622932D2">
      <w:pPr>
        <w:pStyle w:val="paragraph"/>
        <w:spacing w:before="0" w:beforeAutospacing="0" w:after="0" w:afterAutospacing="0"/>
        <w:jc w:val="both"/>
        <w:textAlignment w:val="baseline"/>
        <w:rPr>
          <w:rStyle w:val="normaltextrun"/>
          <w:rFonts w:eastAsiaTheme="majorEastAsia"/>
        </w:rPr>
      </w:pPr>
      <w:commentRangeStart w:id="183"/>
      <w:r w:rsidRPr="622932D2">
        <w:rPr>
          <w:rStyle w:val="normaltextrun"/>
          <w:rFonts w:eastAsiaTheme="majorEastAsia"/>
          <w:b/>
          <w:bCs/>
        </w:rPr>
        <w:t>5</w:t>
      </w:r>
      <w:r w:rsidR="00FB27A8" w:rsidRPr="622932D2">
        <w:rPr>
          <w:rStyle w:val="normaltextrun"/>
          <w:rFonts w:eastAsiaTheme="majorEastAsia"/>
          <w:b/>
          <w:bCs/>
        </w:rPr>
        <w:t>5</w:t>
      </w:r>
      <w:r w:rsidRPr="622932D2">
        <w:rPr>
          <w:rStyle w:val="normaltextrun"/>
          <w:rFonts w:eastAsiaTheme="majorEastAsia"/>
          <w:b/>
          <w:bCs/>
        </w:rPr>
        <w:t>)</w:t>
      </w:r>
      <w:r w:rsidRPr="622932D2">
        <w:rPr>
          <w:rStyle w:val="normaltextrun"/>
          <w:rFonts w:eastAsiaTheme="majorEastAsia"/>
        </w:rPr>
        <w:t xml:space="preserve"> paragrahvi </w:t>
      </w:r>
      <w:bookmarkStart w:id="184" w:name="_Hlk163806043"/>
      <w:r w:rsidRPr="622932D2">
        <w:rPr>
          <w:rStyle w:val="normaltextrun"/>
          <w:rFonts w:eastAsiaTheme="majorEastAsia"/>
        </w:rPr>
        <w:t xml:space="preserve">68 lõikes 2 </w:t>
      </w:r>
      <w:bookmarkEnd w:id="184"/>
      <w:r w:rsidRPr="622932D2">
        <w:rPr>
          <w:rStyle w:val="normaltextrun"/>
          <w:rFonts w:eastAsiaTheme="majorEastAsia"/>
        </w:rPr>
        <w:t>asendatakse arv 3200 arvuga 150 000;</w:t>
      </w:r>
    </w:p>
    <w:p w14:paraId="2B212BAD"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32954F5C" w14:textId="7381C866" w:rsidR="005C7136" w:rsidRPr="005C7136" w:rsidRDefault="005C7136" w:rsidP="0058723E">
      <w:pPr>
        <w:pStyle w:val="paragraph"/>
        <w:spacing w:before="0" w:beforeAutospacing="0" w:after="0" w:afterAutospacing="0"/>
        <w:jc w:val="both"/>
        <w:textAlignment w:val="baseline"/>
      </w:pPr>
      <w:r w:rsidRPr="005C7136">
        <w:rPr>
          <w:rStyle w:val="normaltextrun"/>
          <w:rFonts w:eastAsiaTheme="majorEastAsia"/>
          <w:b/>
          <w:bCs/>
        </w:rPr>
        <w:t>5</w:t>
      </w:r>
      <w:r w:rsidR="00FB27A8">
        <w:rPr>
          <w:rStyle w:val="normaltextrun"/>
          <w:rFonts w:eastAsiaTheme="majorEastAsia"/>
          <w:b/>
          <w:bCs/>
        </w:rPr>
        <w:t>6</w:t>
      </w:r>
      <w:r w:rsidRPr="005C7136">
        <w:rPr>
          <w:rStyle w:val="normaltextrun"/>
          <w:rFonts w:eastAsiaTheme="majorEastAsia"/>
          <w:b/>
          <w:bCs/>
        </w:rPr>
        <w:t>)</w:t>
      </w:r>
      <w:r w:rsidRPr="005C7136">
        <w:rPr>
          <w:rStyle w:val="normaltextrun"/>
          <w:rFonts w:eastAsiaTheme="majorEastAsia"/>
        </w:rPr>
        <w:t xml:space="preserve"> paragrahvi 69 lõikes 2 asendatakse arv 3200 arvuga 50 000;</w:t>
      </w:r>
    </w:p>
    <w:p w14:paraId="25124927"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498D10A5" w14:textId="19E230E9" w:rsidR="005C7136" w:rsidRPr="005C7136" w:rsidRDefault="005C7136" w:rsidP="622932D2">
      <w:pPr>
        <w:pStyle w:val="paragraph"/>
        <w:spacing w:before="0" w:beforeAutospacing="0" w:after="0" w:afterAutospacing="0"/>
        <w:jc w:val="both"/>
        <w:textAlignment w:val="baseline"/>
        <w:rPr>
          <w:rStyle w:val="normaltextrun"/>
          <w:rFonts w:eastAsiaTheme="majorEastAsia"/>
        </w:rPr>
      </w:pPr>
      <w:r w:rsidRPr="622932D2">
        <w:rPr>
          <w:rStyle w:val="normaltextrun"/>
          <w:rFonts w:eastAsiaTheme="majorEastAsia"/>
          <w:b/>
          <w:bCs/>
        </w:rPr>
        <w:t>5</w:t>
      </w:r>
      <w:r w:rsidR="00FB27A8" w:rsidRPr="622932D2">
        <w:rPr>
          <w:rStyle w:val="normaltextrun"/>
          <w:rFonts w:eastAsiaTheme="majorEastAsia"/>
          <w:b/>
          <w:bCs/>
        </w:rPr>
        <w:t>7</w:t>
      </w:r>
      <w:r w:rsidRPr="622932D2">
        <w:rPr>
          <w:rStyle w:val="normaltextrun"/>
          <w:rFonts w:eastAsiaTheme="majorEastAsia"/>
          <w:b/>
          <w:bCs/>
        </w:rPr>
        <w:t>)</w:t>
      </w:r>
      <w:r w:rsidRPr="622932D2">
        <w:rPr>
          <w:rStyle w:val="normaltextrun"/>
          <w:rFonts w:eastAsiaTheme="majorEastAsia"/>
        </w:rPr>
        <w:t xml:space="preserve"> paragrahvi 70 lõikes 2 asendatakse arv 2000 arvuga 50 000</w:t>
      </w:r>
      <w:ins w:id="185" w:author="Aili Sandre - JUSTDIGI" w:date="2024-12-30T11:33:00Z">
        <w:r w:rsidR="005D63E0" w:rsidRPr="622932D2">
          <w:rPr>
            <w:rStyle w:val="normaltextrun"/>
            <w:rFonts w:eastAsiaTheme="majorEastAsia"/>
          </w:rPr>
          <w:t>;</w:t>
        </w:r>
      </w:ins>
      <w:del w:id="186" w:author="Aili Sandre - JUSTDIGI" w:date="2024-12-30T11:33:00Z">
        <w:r w:rsidRPr="622932D2" w:rsidDel="005C7136">
          <w:rPr>
            <w:rStyle w:val="normaltextrun"/>
            <w:rFonts w:eastAsiaTheme="majorEastAsia"/>
          </w:rPr>
          <w:delText>.</w:delText>
        </w:r>
      </w:del>
      <w:commentRangeEnd w:id="183"/>
      <w:r>
        <w:commentReference w:id="183"/>
      </w:r>
    </w:p>
    <w:p w14:paraId="43C45B9D" w14:textId="77777777" w:rsidR="005C7136" w:rsidRPr="005C7136" w:rsidRDefault="005C7136" w:rsidP="0058723E">
      <w:pPr>
        <w:pStyle w:val="paragraph"/>
        <w:spacing w:before="0" w:beforeAutospacing="0" w:after="0" w:afterAutospacing="0"/>
        <w:jc w:val="both"/>
        <w:textAlignment w:val="baseline"/>
      </w:pPr>
    </w:p>
    <w:p w14:paraId="5EFB6F6C" w14:textId="61A66950" w:rsidR="005C7136" w:rsidRPr="005C7136" w:rsidRDefault="005C7136" w:rsidP="0058723E">
      <w:pPr>
        <w:shd w:val="clear" w:color="auto" w:fill="FFFFFF" w:themeFill="background1"/>
        <w:spacing w:after="0" w:line="240" w:lineRule="auto"/>
        <w:jc w:val="both"/>
        <w:outlineLvl w:val="2"/>
        <w:rPr>
          <w:rFonts w:ascii="Times New Roman" w:eastAsia="Times New Roman" w:hAnsi="Times New Roman" w:cs="Times New Roman"/>
          <w:color w:val="000000"/>
          <w:kern w:val="0"/>
          <w:sz w:val="24"/>
          <w:szCs w:val="24"/>
          <w:bdr w:val="none" w:sz="0" w:space="0" w:color="auto" w:frame="1"/>
          <w:lang w:eastAsia="et-EE"/>
          <w14:ligatures w14:val="none"/>
        </w:rPr>
      </w:pPr>
      <w:r w:rsidRPr="1A54CCB8">
        <w:rPr>
          <w:rFonts w:ascii="Times New Roman" w:eastAsia="Times New Roman" w:hAnsi="Times New Roman" w:cs="Times New Roman"/>
          <w:b/>
          <w:bCs/>
          <w:color w:val="000000" w:themeColor="text1"/>
          <w:sz w:val="24"/>
          <w:szCs w:val="24"/>
          <w:lang w:eastAsia="et-EE"/>
        </w:rPr>
        <w:t>5</w:t>
      </w:r>
      <w:r w:rsidR="00FB27A8">
        <w:rPr>
          <w:rFonts w:ascii="Times New Roman" w:eastAsia="Times New Roman" w:hAnsi="Times New Roman" w:cs="Times New Roman"/>
          <w:b/>
          <w:bCs/>
          <w:color w:val="000000"/>
          <w:kern w:val="0"/>
          <w:sz w:val="24"/>
          <w:szCs w:val="24"/>
          <w:bdr w:val="none" w:sz="0" w:space="0" w:color="auto" w:frame="1"/>
          <w:lang w:eastAsia="et-EE"/>
          <w14:ligatures w14:val="none"/>
        </w:rPr>
        <w:t>8</w:t>
      </w:r>
      <w:r w:rsidRPr="1A54CCB8">
        <w:rPr>
          <w:rFonts w:ascii="Times New Roman" w:eastAsia="Times New Roman" w:hAnsi="Times New Roman" w:cs="Times New Roman"/>
          <w:b/>
          <w:bCs/>
          <w:color w:val="000000" w:themeColor="text1"/>
          <w:sz w:val="24"/>
          <w:szCs w:val="24"/>
          <w:lang w:eastAsia="et-EE"/>
        </w:rPr>
        <w:t xml:space="preserve">) </w:t>
      </w:r>
      <w:r w:rsidRPr="005C7136">
        <w:rPr>
          <w:rFonts w:ascii="Times New Roman" w:eastAsia="Times New Roman" w:hAnsi="Times New Roman" w:cs="Times New Roman"/>
          <w:color w:val="000000" w:themeColor="text1"/>
          <w:sz w:val="24"/>
          <w:szCs w:val="24"/>
          <w:lang w:eastAsia="et-EE"/>
        </w:rPr>
        <w:t>seadus</w:t>
      </w:r>
      <w:ins w:id="187" w:author="Aili Sandre - JUSTDIGI" w:date="2024-12-30T11:02:00Z" w16du:dateUtc="2024-12-30T09:02:00Z">
        <w:r w:rsidR="009C54A0">
          <w:rPr>
            <w:rFonts w:ascii="Times New Roman" w:eastAsia="Times New Roman" w:hAnsi="Times New Roman" w:cs="Times New Roman"/>
            <w:color w:val="000000" w:themeColor="text1"/>
            <w:sz w:val="24"/>
            <w:szCs w:val="24"/>
            <w:lang w:eastAsia="et-EE"/>
          </w:rPr>
          <w:t>t</w:t>
        </w:r>
      </w:ins>
      <w:del w:id="188" w:author="Aili Sandre - JUSTDIGI" w:date="2024-12-30T11:02:00Z" w16du:dateUtc="2024-12-30T09:02:00Z">
        <w:r w:rsidRPr="005C7136" w:rsidDel="009C54A0">
          <w:rPr>
            <w:rFonts w:ascii="Times New Roman" w:eastAsia="Times New Roman" w:hAnsi="Times New Roman" w:cs="Times New Roman"/>
            <w:color w:val="000000" w:themeColor="text1"/>
            <w:sz w:val="24"/>
            <w:szCs w:val="24"/>
            <w:lang w:eastAsia="et-EE"/>
          </w:rPr>
          <w:delText>e</w:delText>
        </w:r>
        <w:r w:rsidRPr="005C7136" w:rsidDel="009C54A0">
          <w:rPr>
            <w:rFonts w:ascii="Times New Roman" w:eastAsia="Times New Roman" w:hAnsi="Times New Roman" w:cs="Times New Roman"/>
            <w:b/>
            <w:bCs/>
            <w:color w:val="000000"/>
            <w:kern w:val="0"/>
            <w:sz w:val="24"/>
            <w:szCs w:val="24"/>
            <w:bdr w:val="none" w:sz="0" w:space="0" w:color="auto" w:frame="1"/>
            <w:lang w:eastAsia="et-EE"/>
            <w14:ligatures w14:val="none"/>
          </w:rPr>
          <w:delText xml:space="preserve"> </w:delText>
        </w:r>
        <w:r w:rsidRPr="005C7136" w:rsidDel="009C54A0">
          <w:rPr>
            <w:rFonts w:ascii="Times New Roman" w:eastAsia="Times New Roman" w:hAnsi="Times New Roman" w:cs="Times New Roman"/>
            <w:color w:val="000000" w:themeColor="text1"/>
            <w:sz w:val="24"/>
            <w:szCs w:val="24"/>
            <w:lang w:eastAsia="et-EE"/>
          </w:rPr>
          <w:delText>7. peatükki</w:delText>
        </w:r>
      </w:del>
      <w:r w:rsidRPr="005C7136">
        <w:rPr>
          <w:rFonts w:ascii="Times New Roman" w:eastAsia="Times New Roman" w:hAnsi="Times New Roman" w:cs="Times New Roman"/>
          <w:color w:val="000000" w:themeColor="text1"/>
          <w:sz w:val="24"/>
          <w:szCs w:val="24"/>
          <w:lang w:eastAsia="et-EE"/>
        </w:rPr>
        <w:t xml:space="preserve"> täiendatakse </w:t>
      </w:r>
      <w:bookmarkStart w:id="189" w:name="_Hlk182575845"/>
      <w:r w:rsidRPr="005C7136">
        <w:rPr>
          <w:rFonts w:ascii="Times New Roman" w:eastAsia="Times New Roman" w:hAnsi="Times New Roman" w:cs="Times New Roman"/>
          <w:color w:val="000000" w:themeColor="text1"/>
          <w:sz w:val="24"/>
          <w:szCs w:val="24"/>
          <w:lang w:eastAsia="et-EE"/>
        </w:rPr>
        <w:t xml:space="preserve">§-ga 80¹ </w:t>
      </w:r>
      <w:bookmarkEnd w:id="189"/>
      <w:r w:rsidRPr="005C7136">
        <w:rPr>
          <w:rFonts w:ascii="Times New Roman" w:eastAsia="Times New Roman" w:hAnsi="Times New Roman" w:cs="Times New Roman"/>
          <w:color w:val="000000" w:themeColor="text1"/>
          <w:sz w:val="24"/>
          <w:szCs w:val="24"/>
          <w:lang w:eastAsia="et-EE"/>
        </w:rPr>
        <w:t>järgmises sõnastuses:</w:t>
      </w:r>
      <w:del w:id="190" w:author="Aili Sandre - JUSTDIGI" w:date="2024-12-30T11:02:00Z" w16du:dateUtc="2024-12-30T09:02:00Z">
        <w:r w:rsidRPr="005C7136" w:rsidDel="009C54A0">
          <w:rPr>
            <w:rFonts w:ascii="Times New Roman" w:eastAsia="Times New Roman" w:hAnsi="Times New Roman" w:cs="Times New Roman"/>
            <w:color w:val="000000" w:themeColor="text1"/>
            <w:sz w:val="24"/>
            <w:szCs w:val="24"/>
            <w:lang w:eastAsia="et-EE"/>
          </w:rPr>
          <w:delText xml:space="preserve"> </w:delText>
        </w:r>
      </w:del>
    </w:p>
    <w:p w14:paraId="6EEE76D2" w14:textId="5E93DC03" w:rsidR="005C7136" w:rsidRPr="005C7136" w:rsidRDefault="005C7136" w:rsidP="0058723E">
      <w:pPr>
        <w:shd w:val="clear" w:color="auto" w:fill="FFFFFF" w:themeFill="background1"/>
        <w:spacing w:after="0" w:line="240" w:lineRule="auto"/>
        <w:jc w:val="both"/>
        <w:outlineLvl w:val="2"/>
        <w:rPr>
          <w:rStyle w:val="normaltextrun"/>
          <w:rFonts w:ascii="Times New Roman" w:hAnsi="Times New Roman" w:cs="Times New Roman"/>
          <w:sz w:val="24"/>
          <w:szCs w:val="24"/>
        </w:rPr>
      </w:pPr>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w:t>
      </w:r>
      <w:del w:id="191" w:author="Aili Sandre - JUSTDIGI" w:date="2024-12-30T11:02:00Z" w16du:dateUtc="2024-12-30T09:02:00Z">
        <w:r w:rsidRPr="005C7136" w:rsidDel="009C54A0">
          <w:rPr>
            <w:rFonts w:ascii="Times New Roman" w:eastAsia="Times New Roman" w:hAnsi="Times New Roman" w:cs="Times New Roman"/>
            <w:b/>
            <w:bCs/>
            <w:color w:val="000000"/>
            <w:kern w:val="0"/>
            <w:sz w:val="24"/>
            <w:szCs w:val="24"/>
            <w:bdr w:val="none" w:sz="0" w:space="0" w:color="auto" w:frame="1"/>
            <w:lang w:eastAsia="et-EE"/>
            <w14:ligatures w14:val="none"/>
          </w:rPr>
          <w:delText>-ga</w:delText>
        </w:r>
      </w:del>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 xml:space="preserve"> 80¹. </w:t>
      </w:r>
      <w:proofErr w:type="spellStart"/>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Järelhindamine</w:t>
      </w:r>
      <w:proofErr w:type="spellEnd"/>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 xml:space="preserve"> </w:t>
      </w:r>
      <w:r w:rsidRPr="005C7136">
        <w:rPr>
          <w:rFonts w:ascii="Times New Roman" w:hAnsi="Times New Roman" w:cs="Times New Roman"/>
          <w:b/>
          <w:bCs/>
          <w:sz w:val="24"/>
          <w:szCs w:val="24"/>
        </w:rPr>
        <w:t>p</w:t>
      </w:r>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 xml:space="preserve">üsimetsana majandamisele </w:t>
      </w:r>
      <w:commentRangeStart w:id="192"/>
      <w:r w:rsidRPr="005C7136">
        <w:rPr>
          <w:rFonts w:ascii="Times New Roman" w:eastAsia="Times New Roman" w:hAnsi="Times New Roman" w:cs="Times New Roman"/>
          <w:b/>
          <w:bCs/>
          <w:color w:val="000000"/>
          <w:kern w:val="0"/>
          <w:sz w:val="24"/>
          <w:szCs w:val="24"/>
          <w:bdr w:val="none" w:sz="0" w:space="0" w:color="auto" w:frame="1"/>
          <w:lang w:eastAsia="et-EE"/>
          <w14:ligatures w14:val="none"/>
        </w:rPr>
        <w:t>riigimetsas</w:t>
      </w:r>
      <w:commentRangeEnd w:id="192"/>
      <w:r w:rsidR="009C54A0">
        <w:rPr>
          <w:rStyle w:val="Kommentaariviide"/>
        </w:rPr>
        <w:commentReference w:id="192"/>
      </w:r>
    </w:p>
    <w:p w14:paraId="4D514868" w14:textId="77777777" w:rsidR="005C7136" w:rsidRPr="005C7136" w:rsidRDefault="005C7136" w:rsidP="0058723E">
      <w:pPr>
        <w:shd w:val="clear" w:color="auto" w:fill="FFFFFF"/>
        <w:spacing w:after="0" w:line="240" w:lineRule="auto"/>
        <w:jc w:val="both"/>
        <w:outlineLvl w:val="2"/>
        <w:rPr>
          <w:rStyle w:val="normaltextrun"/>
          <w:rFonts w:ascii="Times New Roman" w:hAnsi="Times New Roman" w:cs="Times New Roman"/>
          <w:sz w:val="24"/>
          <w:szCs w:val="24"/>
        </w:rPr>
      </w:pPr>
    </w:p>
    <w:p w14:paraId="425389D5" w14:textId="0ACD294E" w:rsidR="005C7136" w:rsidRPr="005C7136" w:rsidRDefault="005C7136" w:rsidP="0058723E">
      <w:pPr>
        <w:shd w:val="clear" w:color="auto" w:fill="FFFFFF" w:themeFill="background1"/>
        <w:spacing w:after="0" w:line="240" w:lineRule="auto"/>
        <w:jc w:val="both"/>
        <w:outlineLvl w:val="2"/>
        <w:rPr>
          <w:rFonts w:ascii="Times New Roman" w:eastAsia="Times New Roman" w:hAnsi="Times New Roman" w:cs="Times New Roman"/>
          <w:b/>
          <w:bCs/>
          <w:color w:val="000000"/>
          <w:kern w:val="0"/>
          <w:sz w:val="24"/>
          <w:szCs w:val="24"/>
          <w:lang w:eastAsia="et-EE"/>
          <w14:ligatures w14:val="none"/>
        </w:rPr>
      </w:pPr>
      <w:r w:rsidRPr="1A54CCB8">
        <w:rPr>
          <w:rStyle w:val="normaltextrun"/>
          <w:rFonts w:ascii="Times New Roman" w:hAnsi="Times New Roman" w:cs="Times New Roman"/>
          <w:sz w:val="24"/>
          <w:szCs w:val="24"/>
        </w:rPr>
        <w:t xml:space="preserve">Kliimaministeerium analüüsib hiljemalt 2030. aasta 1. jaanuariks püsimetsana majandamise eesmärgi saavutamist ja rakendamisega kaasnenud mõju riigimetsa majandamisele ning esitab vajaduse korral ettepanekud </w:t>
      </w:r>
      <w:del w:id="193" w:author="Aili Sandre - JUSTDIGI" w:date="2024-12-30T11:13:00Z" w16du:dateUtc="2024-12-30T09:13:00Z">
        <w:r w:rsidRPr="1A54CCB8" w:rsidDel="0058723E">
          <w:rPr>
            <w:rStyle w:val="normaltextrun"/>
            <w:rFonts w:ascii="Times New Roman" w:hAnsi="Times New Roman" w:cs="Times New Roman"/>
            <w:sz w:val="24"/>
            <w:szCs w:val="24"/>
          </w:rPr>
          <w:delText xml:space="preserve">regulatsiooni </w:delText>
        </w:r>
      </w:del>
      <w:commentRangeStart w:id="194"/>
      <w:ins w:id="195" w:author="Aili Sandre - JUSTDIGI" w:date="2024-12-30T11:13:00Z" w16du:dateUtc="2024-12-30T09:13:00Z">
        <w:r w:rsidR="0058723E">
          <w:rPr>
            <w:rStyle w:val="normaltextrun"/>
            <w:rFonts w:ascii="Times New Roman" w:hAnsi="Times New Roman" w:cs="Times New Roman"/>
            <w:sz w:val="24"/>
            <w:szCs w:val="24"/>
          </w:rPr>
          <w:t>seaduse</w:t>
        </w:r>
      </w:ins>
      <w:commentRangeEnd w:id="194"/>
      <w:ins w:id="196" w:author="Aili Sandre - JUSTDIGI" w:date="2024-12-30T11:14:00Z" w16du:dateUtc="2024-12-30T09:14:00Z">
        <w:r w:rsidR="0058723E">
          <w:rPr>
            <w:rStyle w:val="Kommentaariviide"/>
          </w:rPr>
          <w:commentReference w:id="194"/>
        </w:r>
      </w:ins>
      <w:ins w:id="197" w:author="Aili Sandre - JUSTDIGI" w:date="2024-12-30T11:13:00Z" w16du:dateUtc="2024-12-30T09:13:00Z">
        <w:r w:rsidR="0058723E">
          <w:rPr>
            <w:rStyle w:val="normaltextrun"/>
            <w:rFonts w:ascii="Times New Roman" w:hAnsi="Times New Roman" w:cs="Times New Roman"/>
            <w:sz w:val="24"/>
            <w:szCs w:val="24"/>
          </w:rPr>
          <w:t xml:space="preserve"> </w:t>
        </w:r>
      </w:ins>
      <w:r w:rsidRPr="1A54CCB8">
        <w:rPr>
          <w:rStyle w:val="normaltextrun"/>
          <w:rFonts w:ascii="Times New Roman" w:hAnsi="Times New Roman" w:cs="Times New Roman"/>
          <w:sz w:val="24"/>
          <w:szCs w:val="24"/>
        </w:rPr>
        <w:t>muutmiseks.</w:t>
      </w:r>
      <w:ins w:id="198" w:author="Aili Sandre - JUSTDIGI" w:date="2024-12-30T11:33:00Z" w16du:dateUtc="2024-12-30T09:33:00Z">
        <w:r w:rsidR="005D63E0">
          <w:rPr>
            <w:rStyle w:val="normaltextrun"/>
            <w:rFonts w:ascii="Times New Roman" w:hAnsi="Times New Roman" w:cs="Times New Roman"/>
            <w:sz w:val="24"/>
            <w:szCs w:val="24"/>
          </w:rPr>
          <w:t>“.</w:t>
        </w:r>
      </w:ins>
    </w:p>
    <w:p w14:paraId="19DB983B"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b/>
          <w:bCs/>
        </w:rPr>
      </w:pPr>
    </w:p>
    <w:p w14:paraId="186BDFD6"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b/>
          <w:bCs/>
        </w:rPr>
      </w:pPr>
      <w:r w:rsidRPr="005C7136">
        <w:rPr>
          <w:rStyle w:val="normaltextrun"/>
          <w:rFonts w:eastAsiaTheme="majorEastAsia"/>
          <w:b/>
          <w:bCs/>
        </w:rPr>
        <w:t>§ 2. Keskkonnatasude seaduse muutmine</w:t>
      </w:r>
    </w:p>
    <w:p w14:paraId="7D76C465" w14:textId="77777777" w:rsidR="005C7136" w:rsidRPr="005C7136" w:rsidRDefault="005C7136" w:rsidP="0058723E">
      <w:pPr>
        <w:shd w:val="clear" w:color="auto" w:fill="FFFFFF" w:themeFill="background1"/>
        <w:spacing w:after="0" w:line="240" w:lineRule="auto"/>
        <w:jc w:val="both"/>
        <w:outlineLvl w:val="2"/>
        <w:rPr>
          <w:rFonts w:ascii="Times New Roman" w:eastAsia="Times New Roman" w:hAnsi="Times New Roman" w:cs="Times New Roman"/>
          <w:b/>
          <w:bCs/>
          <w:color w:val="000000"/>
          <w:kern w:val="0"/>
          <w:sz w:val="24"/>
          <w:szCs w:val="24"/>
          <w:bdr w:val="none" w:sz="0" w:space="0" w:color="auto" w:frame="1"/>
          <w:lang w:eastAsia="et-EE"/>
          <w14:ligatures w14:val="none"/>
        </w:rPr>
      </w:pPr>
    </w:p>
    <w:p w14:paraId="5059449C" w14:textId="30EE0CD9" w:rsidR="005C7136" w:rsidRPr="005C7136" w:rsidRDefault="005C7136" w:rsidP="0058723E">
      <w:pPr>
        <w:shd w:val="clear" w:color="auto" w:fill="FFFFFF" w:themeFill="background1"/>
        <w:spacing w:after="0" w:line="240" w:lineRule="auto"/>
        <w:jc w:val="both"/>
        <w:outlineLvl w:val="2"/>
        <w:rPr>
          <w:rStyle w:val="normaltextrun"/>
          <w:rFonts w:ascii="Times New Roman" w:hAnsi="Times New Roman" w:cs="Times New Roman"/>
          <w:b/>
          <w:bCs/>
          <w:sz w:val="24"/>
          <w:szCs w:val="24"/>
        </w:rPr>
      </w:pPr>
      <w:r w:rsidRPr="005C7136">
        <w:rPr>
          <w:rFonts w:ascii="Times New Roman" w:eastAsia="Times New Roman" w:hAnsi="Times New Roman" w:cs="Times New Roman"/>
          <w:color w:val="000000"/>
          <w:kern w:val="0"/>
          <w:sz w:val="24"/>
          <w:szCs w:val="24"/>
          <w:bdr w:val="none" w:sz="0" w:space="0" w:color="auto" w:frame="1"/>
          <w:lang w:eastAsia="et-EE"/>
          <w14:ligatures w14:val="none"/>
        </w:rPr>
        <w:t>Keskkonnatasude seaduse § 8</w:t>
      </w:r>
      <w:r w:rsidRPr="005C7136">
        <w:rPr>
          <w:rFonts w:ascii="Times New Roman" w:eastAsia="Times New Roman" w:hAnsi="Times New Roman" w:cs="Times New Roman"/>
          <w:color w:val="000000"/>
          <w:kern w:val="0"/>
          <w:sz w:val="24"/>
          <w:szCs w:val="24"/>
          <w:bdr w:val="none" w:sz="0" w:space="0" w:color="auto" w:frame="1"/>
          <w:vertAlign w:val="superscript"/>
          <w:lang w:eastAsia="et-EE"/>
          <w14:ligatures w14:val="none"/>
        </w:rPr>
        <w:t>1</w:t>
      </w:r>
      <w:r w:rsidRPr="005C7136">
        <w:rPr>
          <w:rFonts w:ascii="Times New Roman" w:eastAsia="Times New Roman" w:hAnsi="Times New Roman" w:cs="Times New Roman"/>
          <w:color w:val="000000"/>
          <w:kern w:val="0"/>
          <w:sz w:val="24"/>
          <w:szCs w:val="24"/>
          <w:bdr w:val="none" w:sz="0" w:space="0" w:color="auto" w:frame="1"/>
          <w:lang w:eastAsia="et-EE"/>
          <w14:ligatures w14:val="none"/>
        </w:rPr>
        <w:t xml:space="preserve"> lõike 5 punkt</w:t>
      </w:r>
      <w:bookmarkStart w:id="199" w:name="para8b1lg5"/>
      <w:r w:rsidRPr="005C7136">
        <w:rPr>
          <w:rFonts w:ascii="Times New Roman" w:eastAsia="Times New Roman" w:hAnsi="Times New Roman" w:cs="Times New Roman"/>
          <w:color w:val="000000"/>
          <w:kern w:val="0"/>
          <w:sz w:val="24"/>
          <w:szCs w:val="24"/>
          <w:bdr w:val="none" w:sz="0" w:space="0" w:color="auto" w:frame="1"/>
          <w:lang w:eastAsia="et-EE"/>
          <w14:ligatures w14:val="none"/>
        </w:rPr>
        <w:t xml:space="preserve"> 1 tunnistatakse kehtetuks.</w:t>
      </w:r>
      <w:bookmarkEnd w:id="199"/>
    </w:p>
    <w:p w14:paraId="0BAA007F"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13E1CA3A" w14:textId="77777777" w:rsidR="005C7136" w:rsidRPr="005C7136" w:rsidRDefault="005C7136" w:rsidP="0058723E">
      <w:pPr>
        <w:pStyle w:val="paragraph"/>
        <w:spacing w:before="0" w:beforeAutospacing="0" w:after="0" w:afterAutospacing="0"/>
        <w:jc w:val="both"/>
        <w:textAlignment w:val="baseline"/>
        <w:rPr>
          <w:b/>
          <w:bCs/>
        </w:rPr>
      </w:pPr>
      <w:r w:rsidRPr="005C7136">
        <w:rPr>
          <w:rStyle w:val="normaltextrun"/>
          <w:rFonts w:eastAsiaTheme="majorEastAsia"/>
          <w:b/>
          <w:bCs/>
        </w:rPr>
        <w:t>§ 3. Seaduse jõustumine</w:t>
      </w:r>
    </w:p>
    <w:p w14:paraId="5817CE7D"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p>
    <w:p w14:paraId="24596CD3" w14:textId="241D495A" w:rsidR="005C7136" w:rsidRPr="00774BC0" w:rsidRDefault="005C7136" w:rsidP="622932D2">
      <w:pPr>
        <w:pStyle w:val="paragraph"/>
        <w:spacing w:before="0" w:beforeAutospacing="0" w:after="0" w:afterAutospacing="0"/>
        <w:jc w:val="both"/>
        <w:textAlignment w:val="baseline"/>
        <w:rPr>
          <w:rStyle w:val="normaltextrun"/>
          <w:rFonts w:eastAsiaTheme="majorEastAsia"/>
        </w:rPr>
      </w:pPr>
      <w:r w:rsidRPr="622932D2">
        <w:rPr>
          <w:rStyle w:val="normaltextrun"/>
          <w:rFonts w:eastAsiaTheme="majorEastAsia"/>
        </w:rPr>
        <w:t>(</w:t>
      </w:r>
      <w:commentRangeStart w:id="200"/>
      <w:r w:rsidRPr="622932D2">
        <w:rPr>
          <w:rStyle w:val="normaltextrun"/>
          <w:rFonts w:eastAsiaTheme="majorEastAsia"/>
        </w:rPr>
        <w:t xml:space="preserve">1) Käesoleva seaduse punktid </w:t>
      </w:r>
      <w:commentRangeStart w:id="201"/>
      <w:r w:rsidRPr="622932D2">
        <w:rPr>
          <w:rStyle w:val="normaltextrun"/>
          <w:rFonts w:eastAsiaTheme="majorEastAsia"/>
        </w:rPr>
        <w:t>14</w:t>
      </w:r>
      <w:commentRangeEnd w:id="201"/>
      <w:r>
        <w:commentReference w:id="201"/>
      </w:r>
      <w:r w:rsidRPr="622932D2">
        <w:rPr>
          <w:rStyle w:val="normaltextrun"/>
          <w:rFonts w:eastAsiaTheme="majorEastAsia"/>
        </w:rPr>
        <w:t>, 2</w:t>
      </w:r>
      <w:r w:rsidR="00FB27A8" w:rsidRPr="622932D2">
        <w:rPr>
          <w:rStyle w:val="normaltextrun"/>
          <w:rFonts w:eastAsiaTheme="majorEastAsia"/>
        </w:rPr>
        <w:t>5</w:t>
      </w:r>
      <w:r w:rsidRPr="622932D2">
        <w:rPr>
          <w:rStyle w:val="normaltextrun"/>
          <w:rFonts w:eastAsiaTheme="majorEastAsia"/>
        </w:rPr>
        <w:t xml:space="preserve"> ja 2</w:t>
      </w:r>
      <w:r w:rsidR="00FB27A8" w:rsidRPr="622932D2">
        <w:rPr>
          <w:rStyle w:val="normaltextrun"/>
          <w:rFonts w:eastAsiaTheme="majorEastAsia"/>
        </w:rPr>
        <w:t>6</w:t>
      </w:r>
      <w:r w:rsidRPr="622932D2">
        <w:rPr>
          <w:rStyle w:val="normaltextrun"/>
          <w:rFonts w:eastAsiaTheme="majorEastAsia"/>
        </w:rPr>
        <w:t xml:space="preserve"> jõustuvad 2025. aasta 1. juulil.</w:t>
      </w:r>
    </w:p>
    <w:p w14:paraId="5E5202CA" w14:textId="77777777" w:rsidR="00774BC0" w:rsidRDefault="00774BC0" w:rsidP="0058723E">
      <w:pPr>
        <w:pStyle w:val="paragraph"/>
        <w:spacing w:before="0" w:beforeAutospacing="0" w:after="0" w:afterAutospacing="0"/>
        <w:jc w:val="both"/>
        <w:textAlignment w:val="baseline"/>
        <w:rPr>
          <w:rStyle w:val="normaltextrun"/>
          <w:rFonts w:eastAsiaTheme="majorEastAsia"/>
        </w:rPr>
      </w:pPr>
    </w:p>
    <w:p w14:paraId="34BEB1D4" w14:textId="060DE68A"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774BC0">
        <w:rPr>
          <w:rStyle w:val="normaltextrun"/>
          <w:rFonts w:eastAsiaTheme="majorEastAsia"/>
        </w:rPr>
        <w:t>(2) Käesoleva seaduse punktid 4, 6 ja 11 jõustuvad</w:t>
      </w:r>
      <w:r w:rsidRPr="1A54CCB8">
        <w:rPr>
          <w:rStyle w:val="normaltextrun"/>
          <w:rFonts w:eastAsiaTheme="majorEastAsia"/>
        </w:rPr>
        <w:t xml:space="preserve"> 2026. aasta 1. juuli</w:t>
      </w:r>
      <w:r w:rsidR="00774BC0">
        <w:rPr>
          <w:rStyle w:val="normaltextrun"/>
          <w:rFonts w:eastAsiaTheme="majorEastAsia"/>
        </w:rPr>
        <w:t>l</w:t>
      </w:r>
      <w:r w:rsidRPr="1A54CCB8">
        <w:rPr>
          <w:rStyle w:val="normaltextrun"/>
          <w:rFonts w:eastAsiaTheme="majorEastAsia"/>
        </w:rPr>
        <w:t>.</w:t>
      </w:r>
      <w:commentRangeEnd w:id="200"/>
      <w:r w:rsidR="00974A35">
        <w:rPr>
          <w:rStyle w:val="Kommentaariviide"/>
          <w:rFonts w:asciiTheme="minorHAnsi" w:eastAsiaTheme="minorHAnsi" w:hAnsiTheme="minorHAnsi" w:cstheme="minorBidi"/>
          <w:kern w:val="2"/>
          <w:lang w:eastAsia="en-US"/>
          <w14:ligatures w14:val="standardContextual"/>
        </w:rPr>
        <w:commentReference w:id="200"/>
      </w:r>
    </w:p>
    <w:p w14:paraId="12B8E81C" w14:textId="77777777" w:rsidR="005C7136" w:rsidRPr="005C7136" w:rsidRDefault="005C7136" w:rsidP="0058723E">
      <w:pPr>
        <w:pStyle w:val="paragraph"/>
        <w:spacing w:before="0" w:beforeAutospacing="0" w:after="0" w:afterAutospacing="0"/>
        <w:jc w:val="both"/>
        <w:textAlignment w:val="baseline"/>
      </w:pPr>
    </w:p>
    <w:p w14:paraId="5AAD48B2" w14:textId="32F30004"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del w:id="202" w:author="Aili Sandre - JUSTDIGI" w:date="2024-12-30T11:15:00Z" w16du:dateUtc="2024-12-30T09:15:00Z">
        <w:r w:rsidRPr="005C7136" w:rsidDel="0058723E">
          <w:rPr>
            <w:rStyle w:val="normaltextrun"/>
            <w:rFonts w:eastAsiaTheme="majorEastAsia"/>
          </w:rPr>
          <w:delText xml:space="preserve">  </w:delText>
        </w:r>
      </w:del>
    </w:p>
    <w:p w14:paraId="44CABC4A" w14:textId="77777777" w:rsidR="005C7136" w:rsidRDefault="005C7136" w:rsidP="0058723E">
      <w:pPr>
        <w:pStyle w:val="paragraph"/>
        <w:spacing w:before="0" w:beforeAutospacing="0" w:after="0" w:afterAutospacing="0"/>
        <w:jc w:val="both"/>
        <w:textAlignment w:val="baseline"/>
        <w:rPr>
          <w:ins w:id="203" w:author="Aili Sandre - JUSTDIGI" w:date="2024-12-30T11:15:00Z" w16du:dateUtc="2024-12-30T09:15:00Z"/>
          <w:rStyle w:val="normaltextrun"/>
          <w:rFonts w:eastAsiaTheme="majorEastAsia"/>
        </w:rPr>
      </w:pPr>
    </w:p>
    <w:p w14:paraId="51A4FE44" w14:textId="77777777" w:rsidR="0058723E" w:rsidRPr="005C7136" w:rsidRDefault="0058723E" w:rsidP="0058723E">
      <w:pPr>
        <w:pStyle w:val="paragraph"/>
        <w:spacing w:before="0" w:beforeAutospacing="0" w:after="0" w:afterAutospacing="0"/>
        <w:jc w:val="both"/>
        <w:textAlignment w:val="baseline"/>
        <w:rPr>
          <w:rStyle w:val="normaltextrun"/>
          <w:rFonts w:eastAsiaTheme="majorEastAsia"/>
        </w:rPr>
      </w:pPr>
    </w:p>
    <w:p w14:paraId="30A644BE"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 xml:space="preserve">Lauri </w:t>
      </w:r>
      <w:proofErr w:type="spellStart"/>
      <w:r w:rsidRPr="005C7136">
        <w:rPr>
          <w:rStyle w:val="normaltextrun"/>
          <w:rFonts w:eastAsiaTheme="majorEastAsia"/>
        </w:rPr>
        <w:t>Hussar</w:t>
      </w:r>
      <w:proofErr w:type="spellEnd"/>
    </w:p>
    <w:p w14:paraId="75A7E90A" w14:textId="77777777" w:rsidR="005C7136" w:rsidRPr="005C7136" w:rsidRDefault="005C7136" w:rsidP="0058723E">
      <w:pPr>
        <w:pStyle w:val="paragraph"/>
        <w:spacing w:before="0" w:beforeAutospacing="0" w:after="0" w:afterAutospacing="0"/>
        <w:jc w:val="both"/>
        <w:textAlignment w:val="baseline"/>
        <w:rPr>
          <w:rStyle w:val="normaltextrun"/>
          <w:rFonts w:eastAsiaTheme="majorEastAsia"/>
        </w:rPr>
      </w:pPr>
      <w:r w:rsidRPr="005C7136">
        <w:rPr>
          <w:rStyle w:val="normaltextrun"/>
          <w:rFonts w:eastAsiaTheme="majorEastAsia"/>
        </w:rPr>
        <w:t>Riigikogu esimees</w:t>
      </w:r>
    </w:p>
    <w:p w14:paraId="45A4116E" w14:textId="77777777" w:rsidR="005C7136" w:rsidRPr="005C7136" w:rsidRDefault="005C7136" w:rsidP="0058723E">
      <w:pPr>
        <w:spacing w:after="0" w:line="240" w:lineRule="auto"/>
        <w:rPr>
          <w:rFonts w:ascii="Times New Roman" w:hAnsi="Times New Roman" w:cs="Times New Roman"/>
          <w:sz w:val="24"/>
          <w:szCs w:val="24"/>
        </w:rPr>
      </w:pPr>
    </w:p>
    <w:p w14:paraId="423D78E9" w14:textId="77A936B4" w:rsidR="005C7136" w:rsidRPr="005C7136" w:rsidRDefault="005C7136" w:rsidP="0058723E">
      <w:pPr>
        <w:spacing w:after="0" w:line="240" w:lineRule="auto"/>
        <w:rPr>
          <w:rFonts w:ascii="Times New Roman" w:hAnsi="Times New Roman" w:cs="Times New Roman"/>
          <w:sz w:val="24"/>
          <w:szCs w:val="24"/>
        </w:rPr>
      </w:pPr>
      <w:r w:rsidRPr="005C7136">
        <w:rPr>
          <w:rFonts w:ascii="Times New Roman" w:hAnsi="Times New Roman" w:cs="Times New Roman"/>
          <w:sz w:val="24"/>
          <w:szCs w:val="24"/>
        </w:rPr>
        <w:t>Tallinn,         202</w:t>
      </w:r>
      <w:r w:rsidR="00A96F0B">
        <w:rPr>
          <w:rFonts w:ascii="Times New Roman" w:hAnsi="Times New Roman" w:cs="Times New Roman"/>
          <w:sz w:val="24"/>
          <w:szCs w:val="24"/>
        </w:rPr>
        <w:t>5</w:t>
      </w:r>
    </w:p>
    <w:p w14:paraId="4B545537" w14:textId="77777777" w:rsidR="005C7136" w:rsidRPr="005C7136" w:rsidRDefault="005C7136" w:rsidP="0058723E">
      <w:pPr>
        <w:pBdr>
          <w:bottom w:val="single" w:sz="4" w:space="1" w:color="auto"/>
        </w:pBdr>
        <w:spacing w:after="0" w:line="240" w:lineRule="auto"/>
        <w:rPr>
          <w:rFonts w:ascii="Times New Roman" w:hAnsi="Times New Roman" w:cs="Times New Roman"/>
          <w:sz w:val="24"/>
          <w:szCs w:val="24"/>
        </w:rPr>
      </w:pPr>
    </w:p>
    <w:p w14:paraId="7D55FF43" w14:textId="10AC2750" w:rsidR="005C7136" w:rsidRPr="005C7136" w:rsidRDefault="005C7136" w:rsidP="0058723E">
      <w:pPr>
        <w:spacing w:after="0" w:line="240" w:lineRule="auto"/>
        <w:rPr>
          <w:rFonts w:ascii="Times New Roman" w:hAnsi="Times New Roman" w:cs="Times New Roman"/>
          <w:sz w:val="24"/>
          <w:szCs w:val="24"/>
        </w:rPr>
      </w:pPr>
      <w:r w:rsidRPr="005C7136">
        <w:rPr>
          <w:rFonts w:ascii="Times New Roman" w:hAnsi="Times New Roman" w:cs="Times New Roman"/>
          <w:sz w:val="24"/>
          <w:szCs w:val="24"/>
        </w:rPr>
        <w:t>Algatab Vabariigi Valitsus…………..202</w:t>
      </w:r>
      <w:r w:rsidR="00A96F0B">
        <w:rPr>
          <w:rFonts w:ascii="Times New Roman" w:hAnsi="Times New Roman" w:cs="Times New Roman"/>
          <w:sz w:val="24"/>
          <w:szCs w:val="24"/>
        </w:rPr>
        <w:t>5</w:t>
      </w:r>
      <w:r w:rsidRPr="005C7136">
        <w:rPr>
          <w:rFonts w:ascii="Times New Roman" w:hAnsi="Times New Roman" w:cs="Times New Roman"/>
          <w:sz w:val="24"/>
          <w:szCs w:val="24"/>
        </w:rPr>
        <w:t>. a</w:t>
      </w:r>
    </w:p>
    <w:p w14:paraId="73FE2E2D" w14:textId="77777777" w:rsidR="003E3E74" w:rsidRPr="005C7136" w:rsidRDefault="003E3E74">
      <w:pPr>
        <w:spacing w:line="240" w:lineRule="auto"/>
        <w:rPr>
          <w:rFonts w:ascii="Times New Roman" w:hAnsi="Times New Roman" w:cs="Times New Roman"/>
          <w:sz w:val="24"/>
          <w:szCs w:val="24"/>
        </w:rPr>
        <w:pPrChange w:id="204" w:author="Aili Sandre - JUSTDIGI" w:date="2024-12-30T11:21:00Z" w16du:dateUtc="2024-12-30T09:21:00Z">
          <w:pPr/>
        </w:pPrChange>
      </w:pPr>
    </w:p>
    <w:sectPr w:rsidR="003E3E74" w:rsidRPr="005C7136" w:rsidSect="005B5DC9">
      <w:footerReference w:type="default" r:id="rId14"/>
      <w:pgSz w:w="11906" w:h="16838"/>
      <w:pgMar w:top="1134" w:right="1134" w:bottom="1134" w:left="1701" w:header="709" w:footer="709" w:gutter="0"/>
      <w:cols w:space="708"/>
      <w:docGrid w:linePitch="360"/>
      <w:sectPrChange w:id="205" w:author="Markus Ühtigi - JUSTDIGI" w:date="2025-01-20T10:03:00Z" w16du:dateUtc="2025-01-20T08:03:00Z">
        <w:sectPr w:rsidR="003E3E74" w:rsidRPr="005C7136" w:rsidSect="005B5DC9">
          <w:pgMar w:top="1134" w:right="1134" w:bottom="1134" w:left="1701" w:header="708" w:footer="708" w:gutter="0"/>
        </w:sectPr>
      </w:sectPrChang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Markus Ühtigi - JUSTDIGI" w:date="2025-01-27T16:47:00Z" w:initials="MÜ">
    <w:p w14:paraId="7000C60B" w14:textId="77777777" w:rsidR="007251AC" w:rsidRDefault="007251AC" w:rsidP="007251AC">
      <w:pPr>
        <w:pStyle w:val="Kommentaaritekst"/>
      </w:pPr>
      <w:r>
        <w:rPr>
          <w:rStyle w:val="Kommentaariviide"/>
        </w:rPr>
        <w:annotationRef/>
      </w:r>
      <w:r>
        <w:t>MS § 2 lg 1 järgi on seaduse eesmärk mh metsa säästev majandamine ning lg 2 selgitab, mis on säästev majandamine. Kui EN järgi asendada säästev kestlikuga, tuleks ka muuta lõiget 1, vastasel juhul ei ole lg 1 ja lg 2 omavahel kooskõlas.</w:t>
      </w:r>
    </w:p>
  </w:comment>
  <w:comment w:id="5" w:author="Markus Ühtigi - JUSTDIGI" w:date="2025-01-20T14:32:00Z" w:initials="MJ">
    <w:p w14:paraId="7F9C4754" w14:textId="06DC7857" w:rsidR="00BB7B8F" w:rsidRDefault="00BB7B8F">
      <w:r>
        <w:annotationRef/>
      </w:r>
      <w:r w:rsidRPr="3D3C2D71">
        <w:t>Kas see sõna on tingimata vajalik? Ehk saaks sama sisu edasi anda lihtsalt "metsakasutusega"?</w:t>
      </w:r>
    </w:p>
  </w:comment>
  <w:comment w:id="7" w:author="Markus Ühtigi - JUSTDIGI" w:date="2025-01-27T16:47:00Z" w:initials="MÜ">
    <w:p w14:paraId="52DE4E13" w14:textId="77777777" w:rsidR="007B7381" w:rsidRDefault="007251AC" w:rsidP="007B7381">
      <w:pPr>
        <w:pStyle w:val="Kommentaaritekst"/>
      </w:pPr>
      <w:r>
        <w:rPr>
          <w:rStyle w:val="Kommentaariviide"/>
        </w:rPr>
        <w:annotationRef/>
      </w:r>
      <w:r w:rsidR="007B7381">
        <w:t xml:space="preserve">Ei ole üheselt mõistetav, mida "elustiku" all mõeldakse. Kas ka taimestik kuulub selle alla? Kui jah, siis milline taimestik? "Elustiku" tähendus peaks olema õigusakti tasandil üheselt mõistetavalt selgitatud. </w:t>
      </w:r>
    </w:p>
  </w:comment>
  <w:comment w:id="9" w:author="Markus Ühtigi - JUSTDIGI" w:date="2025-01-27T16:50:00Z" w:initials="MÜ">
    <w:p w14:paraId="0E514A9C" w14:textId="250FB90A" w:rsidR="007251AC" w:rsidRDefault="007251AC" w:rsidP="007251AC">
      <w:pPr>
        <w:pStyle w:val="Kommentaaritekst"/>
      </w:pPr>
      <w:r>
        <w:rPr>
          <w:rStyle w:val="Kommentaariviide"/>
        </w:rPr>
        <w:annotationRef/>
      </w:r>
      <w:r>
        <w:t>Kõnealuse sätte asukoht vajaks täiendavat kaalumist, sest selline paigutus üldsätetes definitsiooni ja kohaldamisala vahel on ebatavaline.</w:t>
      </w:r>
    </w:p>
  </w:comment>
  <w:comment w:id="13" w:author="Markus Ühtigi - JUSTDIGI" w:date="2025-01-27T16:48:00Z" w:initials="MÜ">
    <w:p w14:paraId="1BE1D975" w14:textId="7EF34379" w:rsidR="007251AC" w:rsidRDefault="007251AC" w:rsidP="007251AC">
      <w:pPr>
        <w:pStyle w:val="Kommentaaritekst"/>
      </w:pPr>
      <w:r>
        <w:rPr>
          <w:rStyle w:val="Kommentaariviide"/>
        </w:rPr>
        <w:annotationRef/>
      </w:r>
      <w:r>
        <w:t>Üleliigne.</w:t>
      </w:r>
    </w:p>
  </w:comment>
  <w:comment w:id="21" w:author="Markus Ühtigi - JUSTDIGI" w:date="2025-01-29T09:22:00Z" w:initials="MÜ">
    <w:p w14:paraId="4BF39067" w14:textId="77777777" w:rsidR="00034D7E" w:rsidRDefault="007B7381" w:rsidP="00034D7E">
      <w:pPr>
        <w:pStyle w:val="Kommentaaritekst"/>
      </w:pPr>
      <w:r>
        <w:rPr>
          <w:rStyle w:val="Kommentaariviide"/>
        </w:rPr>
        <w:annotationRef/>
      </w:r>
      <w:r w:rsidR="00034D7E">
        <w:t>Juhime tähelepanu, et siin on tegemist olemuselt rakendussättega, mis tuleks kavandada rakendussätetesse paragrahviks 81</w:t>
      </w:r>
      <w:r w:rsidR="00034D7E">
        <w:rPr>
          <w:vertAlign w:val="superscript"/>
        </w:rPr>
        <w:t>1</w:t>
      </w:r>
      <w:r w:rsidR="00034D7E">
        <w:t>. Teeme ettepaneku selle sõnastamise osas:</w:t>
      </w:r>
    </w:p>
    <w:p w14:paraId="59F794AF" w14:textId="77777777" w:rsidR="00034D7E" w:rsidRDefault="00034D7E" w:rsidP="00034D7E">
      <w:pPr>
        <w:pStyle w:val="Kommentaaritekst"/>
      </w:pPr>
    </w:p>
    <w:p w14:paraId="0A0FF28A" w14:textId="77777777" w:rsidR="00034D7E" w:rsidRDefault="00034D7E" w:rsidP="00034D7E">
      <w:pPr>
        <w:pStyle w:val="Kommentaaritekst"/>
      </w:pPr>
      <w:r>
        <w:rPr>
          <w:b/>
          <w:bCs/>
        </w:rPr>
        <w:t xml:space="preserve">x) </w:t>
      </w:r>
      <w:r>
        <w:t>seadust täiendatakse §-ga 81</w:t>
      </w:r>
      <w:r>
        <w:rPr>
          <w:vertAlign w:val="superscript"/>
        </w:rPr>
        <w:t xml:space="preserve">1 </w:t>
      </w:r>
      <w:r>
        <w:t>järgmises sõnastuses:</w:t>
      </w:r>
    </w:p>
    <w:p w14:paraId="20D8605E" w14:textId="77777777" w:rsidR="00034D7E" w:rsidRDefault="00034D7E" w:rsidP="00034D7E">
      <w:pPr>
        <w:pStyle w:val="Kommentaaritekst"/>
      </w:pPr>
      <w:r>
        <w:rPr>
          <w:b/>
          <w:bCs/>
        </w:rPr>
        <w:t>"§ 81</w:t>
      </w:r>
      <w:r>
        <w:rPr>
          <w:b/>
          <w:bCs/>
          <w:vertAlign w:val="superscript"/>
        </w:rPr>
        <w:t>1</w:t>
      </w:r>
      <w:r>
        <w:rPr>
          <w:b/>
          <w:bCs/>
        </w:rPr>
        <w:t>. Paragrahvi 3</w:t>
      </w:r>
      <w:r>
        <w:rPr>
          <w:b/>
          <w:bCs/>
          <w:vertAlign w:val="superscript"/>
        </w:rPr>
        <w:t>1</w:t>
      </w:r>
      <w:r>
        <w:rPr>
          <w:b/>
          <w:bCs/>
        </w:rPr>
        <w:t xml:space="preserve"> rakendamine</w:t>
      </w:r>
    </w:p>
    <w:p w14:paraId="27F5AD86" w14:textId="77777777" w:rsidR="00034D7E" w:rsidRDefault="00034D7E" w:rsidP="00034D7E">
      <w:pPr>
        <w:pStyle w:val="Kommentaaritekst"/>
      </w:pPr>
    </w:p>
    <w:p w14:paraId="170EAA13" w14:textId="77777777" w:rsidR="00034D7E" w:rsidRDefault="00034D7E" w:rsidP="00034D7E">
      <w:pPr>
        <w:pStyle w:val="Kommentaaritekst"/>
      </w:pPr>
      <w:r>
        <w:t>Enne 2026. aasta 1. juulit rajatud istandiku võib…"</w:t>
      </w:r>
    </w:p>
    <w:p w14:paraId="289F5DD1" w14:textId="77777777" w:rsidR="00034D7E" w:rsidRDefault="00034D7E" w:rsidP="00034D7E">
      <w:pPr>
        <w:pStyle w:val="Kommentaaritekst"/>
      </w:pPr>
    </w:p>
    <w:p w14:paraId="606C5D8E" w14:textId="77777777" w:rsidR="00034D7E" w:rsidRDefault="00034D7E" w:rsidP="00034D7E">
      <w:pPr>
        <w:pStyle w:val="Kommentaaritekst"/>
      </w:pPr>
      <w:r>
        <w:t>Ettepanek lähtub eeldusest, et paragrahvile 3</w:t>
      </w:r>
      <w:r>
        <w:rPr>
          <w:vertAlign w:val="superscript"/>
        </w:rPr>
        <w:t xml:space="preserve">1 </w:t>
      </w:r>
      <w:r>
        <w:t xml:space="preserve">jääb sama number. Lisaks, kui jõustumisaeg peaks muutuma menetluse venimisega seoses, siis tuleb ka teistes sätetes, mis seda aega kasutavad, aeg üle vaadata. </w:t>
      </w:r>
    </w:p>
  </w:comment>
  <w:comment w:id="35" w:author="Markus Ühtigi - JUSTDIGI" w:date="2025-01-27T17:37:00Z" w:initials="MÜ">
    <w:p w14:paraId="6051BF3C" w14:textId="73CEE982" w:rsidR="00BF1D71" w:rsidRDefault="00BF1D71" w:rsidP="00BF1D71">
      <w:pPr>
        <w:pStyle w:val="Kommentaaritekst"/>
      </w:pPr>
      <w:r>
        <w:rPr>
          <w:rStyle w:val="Kommentaariviide"/>
        </w:rPr>
        <w:annotationRef/>
      </w:r>
      <w:r>
        <w:t>Lihtsalt "lauseosa" pole eelnõus kasutatav. Selle asemel tuleks antud hetkel kasutada "tekstiosa", vt ka HÕNTE käsiraamat lk 93.</w:t>
      </w:r>
    </w:p>
  </w:comment>
  <w:comment w:id="37" w:author="Markus Ühtigi - JUSTDIGI" w:date="2025-01-20T10:38:00Z" w:initials="MJ">
    <w:p w14:paraId="3D632BF4" w14:textId="3CB13AD0" w:rsidR="00BB7B8F" w:rsidRDefault="00BB7B8F">
      <w:r>
        <w:annotationRef/>
      </w:r>
      <w:r w:rsidRPr="47529E75">
        <w:t>Lihtsalt "lauseosa" pole eelnõus kasutatav, vt ka kommentaar ülal. Kasutada "tekstiosa".</w:t>
      </w:r>
    </w:p>
  </w:comment>
  <w:comment w:id="38" w:author="Markus Ühtigi - JUSTDIGI" w:date="2025-01-27T16:56:00Z" w:initials="MÜ">
    <w:p w14:paraId="13632669" w14:textId="77777777" w:rsidR="004D5895" w:rsidRDefault="004D5895" w:rsidP="004D5895">
      <w:pPr>
        <w:pStyle w:val="Kommentaaritekst"/>
      </w:pPr>
      <w:r>
        <w:rPr>
          <w:rStyle w:val="Kommentaariviide"/>
        </w:rPr>
        <w:annotationRef/>
      </w:r>
      <w:r>
        <w:t>Kehtivas regulatsioonis viidatakse kehtetuks tunnistatavale sättele. Vt MS § 10 lg 5</w:t>
      </w:r>
      <w:r>
        <w:rPr>
          <w:vertAlign w:val="superscript"/>
        </w:rPr>
        <w:t>1</w:t>
      </w:r>
      <w:r>
        <w:t xml:space="preserve"> ja § 12</w:t>
      </w:r>
      <w:r>
        <w:rPr>
          <w:vertAlign w:val="superscript"/>
        </w:rPr>
        <w:t>2</w:t>
      </w:r>
      <w:r>
        <w:t xml:space="preserve"> lg 6. Neid käesolevas eelnõus hetkel arvestatud ei ole.</w:t>
      </w:r>
    </w:p>
  </w:comment>
  <w:comment w:id="49" w:author="Markus Ühtigi - JUSTDIGI" w:date="2025-01-27T16:57:00Z" w:initials="MÜ">
    <w:p w14:paraId="6D44696C" w14:textId="77777777" w:rsidR="003D693F" w:rsidRDefault="003D693F" w:rsidP="003D693F">
      <w:pPr>
        <w:pStyle w:val="Kommentaaritekst"/>
      </w:pPr>
      <w:r>
        <w:rPr>
          <w:rStyle w:val="Kommentaariviide"/>
        </w:rPr>
        <w:annotationRef/>
      </w:r>
      <w:r>
        <w:t>"Orienteeruv" asemel soovitame "eeldatav".</w:t>
      </w:r>
    </w:p>
  </w:comment>
  <w:comment w:id="52" w:author="Aili Sandre - JUSTDIGI" w:date="2024-12-30T10:29:00Z" w:initials="AS">
    <w:p w14:paraId="4B307006" w14:textId="0023A6B0" w:rsidR="00891DD4" w:rsidRDefault="00891DD4" w:rsidP="00891DD4">
      <w:pPr>
        <w:pStyle w:val="Kommentaaritekst"/>
      </w:pPr>
      <w:r>
        <w:rPr>
          <w:rStyle w:val="Kommentaariviide"/>
        </w:rPr>
        <w:annotationRef/>
      </w:r>
      <w:r>
        <w:t>erandeid</w:t>
      </w:r>
    </w:p>
  </w:comment>
  <w:comment w:id="58" w:author="Aili Sandre - JUSTDIGI" w:date="2024-12-30T10:30:00Z" w:initials="AS">
    <w:p w14:paraId="3E4CC67E" w14:textId="77777777" w:rsidR="00F46FB8" w:rsidRDefault="00F46FB8" w:rsidP="00F46FB8">
      <w:pPr>
        <w:pStyle w:val="Kommentaaritekst"/>
      </w:pPr>
      <w:r>
        <w:rPr>
          <w:rStyle w:val="Kommentaariviide"/>
        </w:rPr>
        <w:annotationRef/>
      </w:r>
      <w:r>
        <w:t>erandite</w:t>
      </w:r>
    </w:p>
  </w:comment>
  <w:comment w:id="83" w:author="Aili Sandre - JUSTDIGI" w:date="2024-12-30T10:37:00Z" w:initials="AS">
    <w:p w14:paraId="4D025D06" w14:textId="77777777" w:rsidR="00F46FB8" w:rsidRDefault="00F46FB8" w:rsidP="00F46FB8">
      <w:pPr>
        <w:pStyle w:val="Kommentaaritekst"/>
      </w:pPr>
      <w:r>
        <w:rPr>
          <w:rStyle w:val="Kommentaariviide"/>
        </w:rPr>
        <w:annotationRef/>
      </w:r>
      <w:r>
        <w:t xml:space="preserve">Siin peaks olema sidesõna </w:t>
      </w:r>
      <w:r>
        <w:rPr>
          <w:i/>
          <w:iCs/>
        </w:rPr>
        <w:t>ja</w:t>
      </w:r>
      <w:r>
        <w:t xml:space="preserve"> või </w:t>
      </w:r>
      <w:r>
        <w:rPr>
          <w:i/>
          <w:iCs/>
        </w:rPr>
        <w:t>või</w:t>
      </w:r>
    </w:p>
  </w:comment>
  <w:comment w:id="89" w:author="Aili Sandre - JUSTDIGI" w:date="2024-12-30T10:40:00Z" w:initials="AS">
    <w:p w14:paraId="5ACA7574" w14:textId="77777777" w:rsidR="00AC7F4C" w:rsidRDefault="00AC7F4C" w:rsidP="00AC7F4C">
      <w:pPr>
        <w:pStyle w:val="Kommentaaritekst"/>
      </w:pPr>
      <w:r>
        <w:rPr>
          <w:rStyle w:val="Kommentaariviide"/>
        </w:rPr>
        <w:annotationRef/>
      </w:r>
      <w:r>
        <w:t xml:space="preserve">struktuuri, liikide ja vanuse poolest mitmekesist </w:t>
      </w:r>
    </w:p>
  </w:comment>
  <w:comment w:id="93" w:author="Markus Ühtigi - JUSTDIGI" w:date="2025-01-27T16:58:00Z" w:initials="MÜ">
    <w:p w14:paraId="5510B515" w14:textId="77777777" w:rsidR="003D693F" w:rsidRDefault="003D693F" w:rsidP="003D693F">
      <w:pPr>
        <w:pStyle w:val="Kommentaaritekst"/>
      </w:pPr>
      <w:r>
        <w:rPr>
          <w:rStyle w:val="Kommentaariviide"/>
        </w:rPr>
        <w:annotationRef/>
      </w:r>
      <w:r>
        <w:t>"Tekstiosaga". Lisada ka koma täienduse ette.</w:t>
      </w:r>
    </w:p>
  </w:comment>
  <w:comment w:id="98" w:author="Markus Ühtigi - JUSTDIGI" w:date="2025-01-20T11:13:00Z" w:initials="MJ">
    <w:p w14:paraId="53E0C3CC" w14:textId="7DF21E88" w:rsidR="00BB7B8F" w:rsidRDefault="00BB7B8F">
      <w:r>
        <w:annotationRef/>
      </w:r>
      <w:r w:rsidRPr="0C6F4BB3">
        <w:t>Lihtsalt "lauseosa" pole kasutatav, vt ülal. Kasutada "tekstiosa".</w:t>
      </w:r>
    </w:p>
  </w:comment>
  <w:comment w:id="99" w:author="Markus Ühtigi - JUSTDIGI" w:date="2025-01-20T11:17:00Z" w:initials="MJ">
    <w:p w14:paraId="1E3B222E" w14:textId="58575FA1" w:rsidR="00BB7B8F" w:rsidRDefault="00BB7B8F">
      <w:r>
        <w:annotationRef/>
      </w:r>
      <w:r w:rsidRPr="670CBEBA">
        <w:t xml:space="preserve">Sõnastus ebaselge, kui sellist punkti lugeda koos sissejuhatava lauseosaga. Ei ole arusaadav, milliseid puid siis lageraie korral ei raiuta. Vaadata üle. Ehk aitaks enne "vähemalt" sõna "sealhulgas" lisamine? </w:t>
      </w:r>
    </w:p>
  </w:comment>
  <w:comment w:id="117" w:author="Markus Ühtigi - JUSTDIGI" w:date="2025-01-27T17:02:00Z" w:initials="MÜ">
    <w:p w14:paraId="530D73BF" w14:textId="77777777" w:rsidR="00BB7B8F" w:rsidRDefault="00BB7B8F" w:rsidP="00BB7B8F">
      <w:pPr>
        <w:pStyle w:val="Kommentaaritekst"/>
      </w:pPr>
      <w:r>
        <w:rPr>
          <w:rStyle w:val="Kommentaariviide"/>
        </w:rPr>
        <w:annotationRef/>
      </w:r>
      <w:r>
        <w:t>Kui volitusnorm on § 37 lg 11, siis peaks olema siin viitenorm sõnastuses: "… kohta käesoleva seaduse § 37 lg 11 alusel kehtestatud vormi kohase teatise".</w:t>
      </w:r>
    </w:p>
  </w:comment>
  <w:comment w:id="118" w:author="Markus Ühtigi - JUSTDIGI" w:date="2025-01-27T17:04:00Z" w:initials="MÜ">
    <w:p w14:paraId="55FE158A" w14:textId="77777777" w:rsidR="00974A35" w:rsidRDefault="00974A35" w:rsidP="00974A35">
      <w:pPr>
        <w:pStyle w:val="Kommentaaritekst"/>
      </w:pPr>
      <w:r>
        <w:rPr>
          <w:rStyle w:val="Kommentaariviide"/>
        </w:rPr>
        <w:annotationRef/>
      </w:r>
      <w:r>
        <w:t>Muutva akti avaldamismärge puudu.</w:t>
      </w:r>
    </w:p>
  </w:comment>
  <w:comment w:id="126" w:author="Markus Ühtigi - JUSTDIGI" w:date="2025-01-20T12:34:00Z" w:initials="MJ">
    <w:p w14:paraId="33DE38EA" w14:textId="57E61172" w:rsidR="00BB7B8F" w:rsidRDefault="00BB7B8F">
      <w:r>
        <w:annotationRef/>
      </w:r>
      <w:r w:rsidRPr="623ADD1E">
        <w:t>Kui "või" eemaldada siis jääb järele: "paberil isiku ühest tuvastamist võimaldava elektroonilise kanali kaudu". Ilmselt peaks see ikkagi alles jääma? Lisaks kuulub väljajäetavasse tekstiosasse ka koma (vastavalt jäljega muudetud).</w:t>
      </w:r>
    </w:p>
  </w:comment>
  <w:comment w:id="130" w:author="Markus Ühtigi - JUSTDIGI" w:date="2025-01-20T12:37:00Z" w:initials="MJ">
    <w:p w14:paraId="206F0B86" w14:textId="6D478E7D" w:rsidR="00BB7B8F" w:rsidRDefault="00BB7B8F">
      <w:r>
        <w:annotationRef/>
      </w:r>
      <w:r w:rsidRPr="22D94EE1">
        <w:t>"Tekstiosa", vt sarnane märkus ülal.</w:t>
      </w:r>
    </w:p>
  </w:comment>
  <w:comment w:id="137" w:author="Markus Ühtigi - JUSTDIGI" w:date="2025-01-20T12:42:00Z" w:initials="MJ">
    <w:p w14:paraId="650CEC8A" w14:textId="42BCB124" w:rsidR="00BB7B8F" w:rsidRDefault="00BB7B8F">
      <w:r>
        <w:annotationRef/>
      </w:r>
      <w:r w:rsidRPr="7C42ABF0">
        <w:t>Arvud jutumärkidesse, vt ka HÕNTE käsiraamatust nt lk-d 86 ja 91.</w:t>
      </w:r>
    </w:p>
  </w:comment>
  <w:comment w:id="144" w:author="Markus Ühtigi - JUSTDIGI" w:date="2025-01-20T12:51:00Z" w:initials="MJ">
    <w:p w14:paraId="4304D0FA" w14:textId="77777777" w:rsidR="00974A35" w:rsidRDefault="00BB7B8F" w:rsidP="00974A35">
      <w:pPr>
        <w:pStyle w:val="Kommentaaritekst"/>
      </w:pPr>
      <w:r>
        <w:annotationRef/>
      </w:r>
      <w:r w:rsidR="00974A35">
        <w:t xml:space="preserve">Kuidas kehtestatud? Kui määrusega, vajaks ka HÕNTE § 11 lg 4 ls 2 kohaselt akti mainimist siin. </w:t>
      </w:r>
    </w:p>
    <w:p w14:paraId="350608D9" w14:textId="77777777" w:rsidR="00974A35" w:rsidRDefault="00974A35" w:rsidP="00974A35">
      <w:pPr>
        <w:pStyle w:val="Kommentaaritekst"/>
      </w:pPr>
      <w:r>
        <w:t>Kui tegemist lihtsalt viitega, siis viidata olemasoleva volitusnormi kaudu.</w:t>
      </w:r>
    </w:p>
  </w:comment>
  <w:comment w:id="178" w:author="Markus Ühtigi - JUSTDIGI" w:date="2025-01-20T14:27:00Z" w:initials="MJ">
    <w:p w14:paraId="6E4456E3" w14:textId="44872B20" w:rsidR="00BB7B8F" w:rsidRDefault="00BB7B8F">
      <w:r>
        <w:annotationRef/>
      </w:r>
      <w:r w:rsidRPr="1324E7C6">
        <w:t>Kuivõrd see lõike number ise muudetavasse lausesse ei kuulu, pole vaja ka seda siin välja tuua.</w:t>
      </w:r>
    </w:p>
  </w:comment>
  <w:comment w:id="180" w:author="Markus Ühtigi - JUSTDIGI" w:date="2025-01-27T17:11:00Z" w:initials="MÜ">
    <w:p w14:paraId="2B5231C2" w14:textId="77777777" w:rsidR="006B564D" w:rsidRDefault="00974A35" w:rsidP="006B564D">
      <w:pPr>
        <w:pStyle w:val="Kommentaaritekst"/>
      </w:pPr>
      <w:r>
        <w:rPr>
          <w:rStyle w:val="Kommentaariviide"/>
        </w:rPr>
        <w:annotationRef/>
      </w:r>
      <w:r w:rsidR="006B564D">
        <w:t>Paragrahvi 49 lg 3</w:t>
      </w:r>
      <w:r w:rsidR="006B564D">
        <w:rPr>
          <w:vertAlign w:val="superscript"/>
        </w:rPr>
        <w:t xml:space="preserve">1 </w:t>
      </w:r>
      <w:r w:rsidR="006B564D">
        <w:t>viide vajaks ka muutmist, sest seal sisaldub kehtetuks tunnistatav punkt 3.</w:t>
      </w:r>
    </w:p>
  </w:comment>
  <w:comment w:id="183" w:author="Markus Ühtigi - JUSTDIGI" w:date="2025-01-20T14:35:00Z" w:initials="MJ">
    <w:p w14:paraId="0F277EB8" w14:textId="163341B0" w:rsidR="00BB7B8F" w:rsidRDefault="00BB7B8F">
      <w:r>
        <w:annotationRef/>
      </w:r>
      <w:r w:rsidRPr="2419ACB4">
        <w:t>Arvud jutumärkidesse, vt ka HÕNTE käsiraamatust nt lk-d 86 ja 91.</w:t>
      </w:r>
    </w:p>
  </w:comment>
  <w:comment w:id="192" w:author="Aili Sandre - JUSTDIGI" w:date="2024-12-30T11:04:00Z" w:initials="AS">
    <w:p w14:paraId="708B8027" w14:textId="4C6F5DFA" w:rsidR="009C54A0" w:rsidRDefault="009C54A0" w:rsidP="009C54A0">
      <w:pPr>
        <w:pStyle w:val="Kommentaaritekst"/>
      </w:pPr>
      <w:r>
        <w:rPr>
          <w:rStyle w:val="Kommentaariviide"/>
        </w:rPr>
        <w:annotationRef/>
      </w:r>
      <w:r>
        <w:t>Riigimetsas püsimetsana majandamise järelhindamine?</w:t>
      </w:r>
    </w:p>
  </w:comment>
  <w:comment w:id="194" w:author="Aili Sandre - JUSTDIGI" w:date="2024-12-30T11:14:00Z" w:initials="AS">
    <w:p w14:paraId="14FE5E0F" w14:textId="77777777" w:rsidR="0058723E" w:rsidRDefault="0058723E" w:rsidP="0058723E">
      <w:pPr>
        <w:pStyle w:val="Kommentaaritekst"/>
      </w:pPr>
      <w:r>
        <w:rPr>
          <w:rStyle w:val="Kommentaariviide"/>
        </w:rPr>
        <w:annotationRef/>
      </w:r>
      <w:r>
        <w:t>Või õigusaktide (kui on ka sellekohane määrus)?</w:t>
      </w:r>
    </w:p>
  </w:comment>
  <w:comment w:id="201" w:author="Markus Ühtigi - JUSTDIGI" w:date="2025-01-20T15:17:00Z" w:initials="MJ">
    <w:p w14:paraId="160B2E83" w14:textId="77777777" w:rsidR="007016AC" w:rsidRDefault="00BB7B8F" w:rsidP="007016AC">
      <w:pPr>
        <w:pStyle w:val="Kommentaaritekst"/>
      </w:pPr>
      <w:r>
        <w:annotationRef/>
      </w:r>
      <w:r w:rsidR="007016AC">
        <w:t>Seletuskirjas on toodud samas kohas välja punkt 13. Kumb punkt tegelikult on mõeldud jõustuma 01.07.2025? Sellest lähtuvalt vajadusel muuta ka seletuskirjas see viide (üheksandas osas ehk jõustumise osas).</w:t>
      </w:r>
    </w:p>
  </w:comment>
  <w:comment w:id="200" w:author="Markus Ühtigi - JUSTDIGI" w:date="2025-01-27T17:12:00Z" w:initials="MÜ">
    <w:p w14:paraId="0AD26FF3" w14:textId="2CE292B0" w:rsidR="006B1EF9" w:rsidRDefault="00974A35" w:rsidP="006B1EF9">
      <w:pPr>
        <w:pStyle w:val="Kommentaaritekst"/>
      </w:pPr>
      <w:r>
        <w:rPr>
          <w:rStyle w:val="Kommentaariviide"/>
        </w:rPr>
        <w:annotationRef/>
      </w:r>
      <w:r w:rsidR="006B1EF9">
        <w:t>Palume lõikeid täiendada ja esitada viites ka paragrahvinumbrid.</w:t>
      </w:r>
    </w:p>
    <w:p w14:paraId="26B30333" w14:textId="77777777" w:rsidR="006B1EF9" w:rsidRDefault="006B1EF9" w:rsidP="006B1EF9">
      <w:pPr>
        <w:pStyle w:val="Kommentaaritekst"/>
      </w:pPr>
      <w:r>
        <w:t>Lisaks soovitame kontrollida täiendavalt üle omavahel seotud muudatuste asjakohast jõustumist.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000C60B" w15:done="0"/>
  <w15:commentEx w15:paraId="7F9C4754" w15:done="0"/>
  <w15:commentEx w15:paraId="52DE4E13" w15:done="0"/>
  <w15:commentEx w15:paraId="0E514A9C" w15:done="0"/>
  <w15:commentEx w15:paraId="1BE1D975" w15:done="0"/>
  <w15:commentEx w15:paraId="606C5D8E" w15:done="0"/>
  <w15:commentEx w15:paraId="6051BF3C" w15:done="0"/>
  <w15:commentEx w15:paraId="3D632BF4" w15:done="0"/>
  <w15:commentEx w15:paraId="13632669" w15:done="0"/>
  <w15:commentEx w15:paraId="6D44696C" w15:done="0"/>
  <w15:commentEx w15:paraId="4B307006" w15:done="0"/>
  <w15:commentEx w15:paraId="3E4CC67E" w15:done="0"/>
  <w15:commentEx w15:paraId="4D025D06" w15:done="0"/>
  <w15:commentEx w15:paraId="5ACA7574" w15:done="0"/>
  <w15:commentEx w15:paraId="5510B515" w15:done="0"/>
  <w15:commentEx w15:paraId="53E0C3CC" w15:done="0"/>
  <w15:commentEx w15:paraId="1E3B222E" w15:done="0"/>
  <w15:commentEx w15:paraId="530D73BF" w15:done="0"/>
  <w15:commentEx w15:paraId="55FE158A" w15:done="0"/>
  <w15:commentEx w15:paraId="33DE38EA" w15:done="0"/>
  <w15:commentEx w15:paraId="206F0B86" w15:done="0"/>
  <w15:commentEx w15:paraId="650CEC8A" w15:done="0"/>
  <w15:commentEx w15:paraId="350608D9" w15:done="0"/>
  <w15:commentEx w15:paraId="6E4456E3" w15:done="0"/>
  <w15:commentEx w15:paraId="2B5231C2" w15:done="0"/>
  <w15:commentEx w15:paraId="0F277EB8" w15:done="0"/>
  <w15:commentEx w15:paraId="708B8027" w15:done="0"/>
  <w15:commentEx w15:paraId="14FE5E0F" w15:done="0"/>
  <w15:commentEx w15:paraId="160B2E83" w15:done="0"/>
  <w15:commentEx w15:paraId="26B303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C8F7A82" w16cex:dateUtc="2025-01-27T14:47:00Z"/>
  <w16cex:commentExtensible w16cex:durableId="7A3458B5" w16cex:dateUtc="2025-01-20T12:32:00Z"/>
  <w16cex:commentExtensible w16cex:durableId="149874FB" w16cex:dateUtc="2025-01-27T14:47:00Z"/>
  <w16cex:commentExtensible w16cex:durableId="7840EC4C" w16cex:dateUtc="2025-01-27T14:50:00Z"/>
  <w16cex:commentExtensible w16cex:durableId="2264FC21" w16cex:dateUtc="2025-01-27T14:48:00Z"/>
  <w16cex:commentExtensible w16cex:durableId="092BE55D" w16cex:dateUtc="2025-01-29T07:22:00Z"/>
  <w16cex:commentExtensible w16cex:durableId="7E618FB0" w16cex:dateUtc="2025-01-27T15:37:00Z"/>
  <w16cex:commentExtensible w16cex:durableId="404E5FFD" w16cex:dateUtc="2025-01-20T08:38:00Z"/>
  <w16cex:commentExtensible w16cex:durableId="5EE42600" w16cex:dateUtc="2025-01-27T14:56:00Z"/>
  <w16cex:commentExtensible w16cex:durableId="17851F9B" w16cex:dateUtc="2025-01-27T14:57:00Z"/>
  <w16cex:commentExtensible w16cex:durableId="515C3FD6" w16cex:dateUtc="2024-12-30T08:29:00Z"/>
  <w16cex:commentExtensible w16cex:durableId="623F47E6" w16cex:dateUtc="2024-12-30T08:30:00Z"/>
  <w16cex:commentExtensible w16cex:durableId="6E794E46" w16cex:dateUtc="2024-12-30T08:37:00Z"/>
  <w16cex:commentExtensible w16cex:durableId="1B4C0A6E" w16cex:dateUtc="2024-12-30T08:40:00Z"/>
  <w16cex:commentExtensible w16cex:durableId="2AE1C456" w16cex:dateUtc="2025-01-27T14:58:00Z"/>
  <w16cex:commentExtensible w16cex:durableId="061B45E8" w16cex:dateUtc="2025-01-20T09:13:00Z"/>
  <w16cex:commentExtensible w16cex:durableId="4ED8544D" w16cex:dateUtc="2025-01-20T09:17:00Z"/>
  <w16cex:commentExtensible w16cex:durableId="748ED987" w16cex:dateUtc="2025-01-27T15:02:00Z"/>
  <w16cex:commentExtensible w16cex:durableId="53C4AE30" w16cex:dateUtc="2025-01-27T15:04:00Z"/>
  <w16cex:commentExtensible w16cex:durableId="5051A9A3" w16cex:dateUtc="2025-01-20T10:34:00Z"/>
  <w16cex:commentExtensible w16cex:durableId="72CFF756" w16cex:dateUtc="2025-01-20T10:37:00Z"/>
  <w16cex:commentExtensible w16cex:durableId="61449E82" w16cex:dateUtc="2025-01-20T10:42:00Z"/>
  <w16cex:commentExtensible w16cex:durableId="121DE7C4" w16cex:dateUtc="2025-01-20T10:51:00Z"/>
  <w16cex:commentExtensible w16cex:durableId="1E6F1F6F" w16cex:dateUtc="2025-01-20T12:27:00Z"/>
  <w16cex:commentExtensible w16cex:durableId="37143CC1" w16cex:dateUtc="2025-01-27T15:11:00Z"/>
  <w16cex:commentExtensible w16cex:durableId="6DB8B032" w16cex:dateUtc="2025-01-20T12:35:00Z"/>
  <w16cex:commentExtensible w16cex:durableId="35B96B27" w16cex:dateUtc="2024-12-30T09:04:00Z"/>
  <w16cex:commentExtensible w16cex:durableId="2F35DF37" w16cex:dateUtc="2024-12-30T09:14:00Z"/>
  <w16cex:commentExtensible w16cex:durableId="6B2B8B02" w16cex:dateUtc="2025-01-20T13:17:00Z"/>
  <w16cex:commentExtensible w16cex:durableId="47E9CCFD" w16cex:dateUtc="2025-01-27T15: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000C60B" w16cid:durableId="3C8F7A82"/>
  <w16cid:commentId w16cid:paraId="7F9C4754" w16cid:durableId="7A3458B5"/>
  <w16cid:commentId w16cid:paraId="52DE4E13" w16cid:durableId="149874FB"/>
  <w16cid:commentId w16cid:paraId="0E514A9C" w16cid:durableId="7840EC4C"/>
  <w16cid:commentId w16cid:paraId="1BE1D975" w16cid:durableId="2264FC21"/>
  <w16cid:commentId w16cid:paraId="606C5D8E" w16cid:durableId="092BE55D"/>
  <w16cid:commentId w16cid:paraId="6051BF3C" w16cid:durableId="7E618FB0"/>
  <w16cid:commentId w16cid:paraId="3D632BF4" w16cid:durableId="404E5FFD"/>
  <w16cid:commentId w16cid:paraId="13632669" w16cid:durableId="5EE42600"/>
  <w16cid:commentId w16cid:paraId="6D44696C" w16cid:durableId="17851F9B"/>
  <w16cid:commentId w16cid:paraId="4B307006" w16cid:durableId="515C3FD6"/>
  <w16cid:commentId w16cid:paraId="3E4CC67E" w16cid:durableId="623F47E6"/>
  <w16cid:commentId w16cid:paraId="4D025D06" w16cid:durableId="6E794E46"/>
  <w16cid:commentId w16cid:paraId="5ACA7574" w16cid:durableId="1B4C0A6E"/>
  <w16cid:commentId w16cid:paraId="5510B515" w16cid:durableId="2AE1C456"/>
  <w16cid:commentId w16cid:paraId="53E0C3CC" w16cid:durableId="061B45E8"/>
  <w16cid:commentId w16cid:paraId="1E3B222E" w16cid:durableId="4ED8544D"/>
  <w16cid:commentId w16cid:paraId="530D73BF" w16cid:durableId="748ED987"/>
  <w16cid:commentId w16cid:paraId="55FE158A" w16cid:durableId="53C4AE30"/>
  <w16cid:commentId w16cid:paraId="33DE38EA" w16cid:durableId="5051A9A3"/>
  <w16cid:commentId w16cid:paraId="206F0B86" w16cid:durableId="72CFF756"/>
  <w16cid:commentId w16cid:paraId="650CEC8A" w16cid:durableId="61449E82"/>
  <w16cid:commentId w16cid:paraId="350608D9" w16cid:durableId="121DE7C4"/>
  <w16cid:commentId w16cid:paraId="6E4456E3" w16cid:durableId="1E6F1F6F"/>
  <w16cid:commentId w16cid:paraId="2B5231C2" w16cid:durableId="37143CC1"/>
  <w16cid:commentId w16cid:paraId="0F277EB8" w16cid:durableId="6DB8B032"/>
  <w16cid:commentId w16cid:paraId="708B8027" w16cid:durableId="35B96B27"/>
  <w16cid:commentId w16cid:paraId="14FE5E0F" w16cid:durableId="2F35DF37"/>
  <w16cid:commentId w16cid:paraId="160B2E83" w16cid:durableId="6B2B8B02"/>
  <w16cid:commentId w16cid:paraId="26B30333" w16cid:durableId="47E9CCF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437AE9" w14:textId="77777777" w:rsidR="00842120" w:rsidRDefault="00842120">
      <w:pPr>
        <w:spacing w:after="0" w:line="240" w:lineRule="auto"/>
      </w:pPr>
      <w:r>
        <w:separator/>
      </w:r>
    </w:p>
  </w:endnote>
  <w:endnote w:type="continuationSeparator" w:id="0">
    <w:p w14:paraId="4D066298" w14:textId="77777777" w:rsidR="00842120" w:rsidRDefault="00842120">
      <w:pPr>
        <w:spacing w:after="0" w:line="240" w:lineRule="auto"/>
      </w:pPr>
      <w:r>
        <w:continuationSeparator/>
      </w:r>
    </w:p>
  </w:endnote>
  <w:endnote w:type="continuationNotice" w:id="1">
    <w:p w14:paraId="0E212D30" w14:textId="77777777" w:rsidR="00842120" w:rsidRDefault="0084212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6589865"/>
      <w:docPartObj>
        <w:docPartGallery w:val="Page Numbers (Bottom of Page)"/>
        <w:docPartUnique/>
      </w:docPartObj>
    </w:sdtPr>
    <w:sdtEndPr/>
    <w:sdtContent>
      <w:p w14:paraId="672E96D6" w14:textId="77777777" w:rsidR="005C7136" w:rsidRDefault="005C7136">
        <w:pPr>
          <w:pStyle w:val="Jalus"/>
          <w:jc w:val="center"/>
        </w:pPr>
        <w:r>
          <w:fldChar w:fldCharType="begin"/>
        </w:r>
        <w:r>
          <w:instrText>PAGE   \* MERGEFORMAT</w:instrText>
        </w:r>
        <w:r>
          <w:fldChar w:fldCharType="separate"/>
        </w:r>
        <w:r>
          <w:t>2</w:t>
        </w:r>
        <w:r>
          <w:fldChar w:fldCharType="end"/>
        </w:r>
      </w:p>
    </w:sdtContent>
  </w:sdt>
  <w:p w14:paraId="015D865C" w14:textId="77777777" w:rsidR="005C7136" w:rsidRDefault="005C7136">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FF23C1" w14:textId="77777777" w:rsidR="00842120" w:rsidRDefault="00842120">
      <w:pPr>
        <w:spacing w:after="0" w:line="240" w:lineRule="auto"/>
      </w:pPr>
      <w:r>
        <w:separator/>
      </w:r>
    </w:p>
  </w:footnote>
  <w:footnote w:type="continuationSeparator" w:id="0">
    <w:p w14:paraId="7B254F1B" w14:textId="77777777" w:rsidR="00842120" w:rsidRDefault="00842120">
      <w:pPr>
        <w:spacing w:after="0" w:line="240" w:lineRule="auto"/>
      </w:pPr>
      <w:r>
        <w:continuationSeparator/>
      </w:r>
    </w:p>
  </w:footnote>
  <w:footnote w:type="continuationNotice" w:id="1">
    <w:p w14:paraId="213ACF27" w14:textId="77777777" w:rsidR="00842120" w:rsidRDefault="0084212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A31BD"/>
    <w:multiLevelType w:val="hybridMultilevel"/>
    <w:tmpl w:val="B8284CFA"/>
    <w:lvl w:ilvl="0" w:tplc="8D8CB854">
      <w:start w:val="1"/>
      <w:numFmt w:val="bullet"/>
      <w:lvlText w:val=""/>
      <w:lvlJc w:val="left"/>
      <w:pPr>
        <w:ind w:left="1080" w:hanging="360"/>
      </w:pPr>
      <w:rPr>
        <w:rFonts w:ascii="Symbol" w:hAnsi="Symbol"/>
      </w:rPr>
    </w:lvl>
    <w:lvl w:ilvl="1" w:tplc="1DFCA324">
      <w:start w:val="1"/>
      <w:numFmt w:val="bullet"/>
      <w:lvlText w:val=""/>
      <w:lvlJc w:val="left"/>
      <w:pPr>
        <w:ind w:left="1080" w:hanging="360"/>
      </w:pPr>
      <w:rPr>
        <w:rFonts w:ascii="Symbol" w:hAnsi="Symbol"/>
      </w:rPr>
    </w:lvl>
    <w:lvl w:ilvl="2" w:tplc="2BE8E0B6">
      <w:start w:val="1"/>
      <w:numFmt w:val="bullet"/>
      <w:lvlText w:val=""/>
      <w:lvlJc w:val="left"/>
      <w:pPr>
        <w:ind w:left="1080" w:hanging="360"/>
      </w:pPr>
      <w:rPr>
        <w:rFonts w:ascii="Symbol" w:hAnsi="Symbol"/>
      </w:rPr>
    </w:lvl>
    <w:lvl w:ilvl="3" w:tplc="42063B86">
      <w:start w:val="1"/>
      <w:numFmt w:val="bullet"/>
      <w:lvlText w:val=""/>
      <w:lvlJc w:val="left"/>
      <w:pPr>
        <w:ind w:left="1080" w:hanging="360"/>
      </w:pPr>
      <w:rPr>
        <w:rFonts w:ascii="Symbol" w:hAnsi="Symbol"/>
      </w:rPr>
    </w:lvl>
    <w:lvl w:ilvl="4" w:tplc="DCBC9BA2">
      <w:start w:val="1"/>
      <w:numFmt w:val="bullet"/>
      <w:lvlText w:val=""/>
      <w:lvlJc w:val="left"/>
      <w:pPr>
        <w:ind w:left="1080" w:hanging="360"/>
      </w:pPr>
      <w:rPr>
        <w:rFonts w:ascii="Symbol" w:hAnsi="Symbol"/>
      </w:rPr>
    </w:lvl>
    <w:lvl w:ilvl="5" w:tplc="37261D5E">
      <w:start w:val="1"/>
      <w:numFmt w:val="bullet"/>
      <w:lvlText w:val=""/>
      <w:lvlJc w:val="left"/>
      <w:pPr>
        <w:ind w:left="1080" w:hanging="360"/>
      </w:pPr>
      <w:rPr>
        <w:rFonts w:ascii="Symbol" w:hAnsi="Symbol"/>
      </w:rPr>
    </w:lvl>
    <w:lvl w:ilvl="6" w:tplc="E1FAE304">
      <w:start w:val="1"/>
      <w:numFmt w:val="bullet"/>
      <w:lvlText w:val=""/>
      <w:lvlJc w:val="left"/>
      <w:pPr>
        <w:ind w:left="1080" w:hanging="360"/>
      </w:pPr>
      <w:rPr>
        <w:rFonts w:ascii="Symbol" w:hAnsi="Symbol"/>
      </w:rPr>
    </w:lvl>
    <w:lvl w:ilvl="7" w:tplc="A5DC788E">
      <w:start w:val="1"/>
      <w:numFmt w:val="bullet"/>
      <w:lvlText w:val=""/>
      <w:lvlJc w:val="left"/>
      <w:pPr>
        <w:ind w:left="1080" w:hanging="360"/>
      </w:pPr>
      <w:rPr>
        <w:rFonts w:ascii="Symbol" w:hAnsi="Symbol"/>
      </w:rPr>
    </w:lvl>
    <w:lvl w:ilvl="8" w:tplc="4A0626E0">
      <w:start w:val="1"/>
      <w:numFmt w:val="bullet"/>
      <w:lvlText w:val=""/>
      <w:lvlJc w:val="left"/>
      <w:pPr>
        <w:ind w:left="1080" w:hanging="360"/>
      </w:pPr>
      <w:rPr>
        <w:rFonts w:ascii="Symbol" w:hAnsi="Symbol"/>
      </w:rPr>
    </w:lvl>
  </w:abstractNum>
  <w:abstractNum w:abstractNumId="1" w15:restartNumberingAfterBreak="0">
    <w:nsid w:val="028F4700"/>
    <w:multiLevelType w:val="multilevel"/>
    <w:tmpl w:val="0BEA9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3657535"/>
    <w:multiLevelType w:val="hybridMultilevel"/>
    <w:tmpl w:val="7C1EEAF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3" w15:restartNumberingAfterBreak="0">
    <w:nsid w:val="06D71721"/>
    <w:multiLevelType w:val="multilevel"/>
    <w:tmpl w:val="22A45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8740B85"/>
    <w:multiLevelType w:val="hybridMultilevel"/>
    <w:tmpl w:val="958E16BE"/>
    <w:lvl w:ilvl="0" w:tplc="386252E6">
      <w:start w:val="10"/>
      <w:numFmt w:val="upperRoman"/>
      <w:lvlText w:val="%1)"/>
      <w:lvlJc w:val="left"/>
      <w:pPr>
        <w:ind w:left="1080" w:hanging="720"/>
      </w:pPr>
      <w:rPr>
        <w:rFonts w:hint="default"/>
        <w:b/>
        <w:color w:val="00000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0DD25B48"/>
    <w:multiLevelType w:val="multilevel"/>
    <w:tmpl w:val="5492C15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176276"/>
    <w:multiLevelType w:val="multilevel"/>
    <w:tmpl w:val="3FFE6A58"/>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8B0F3F"/>
    <w:multiLevelType w:val="multilevel"/>
    <w:tmpl w:val="412812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AF60FED"/>
    <w:multiLevelType w:val="hybridMultilevel"/>
    <w:tmpl w:val="EFAC478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15:restartNumberingAfterBreak="0">
    <w:nsid w:val="228F06EA"/>
    <w:multiLevelType w:val="multilevel"/>
    <w:tmpl w:val="CD0E4E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2A6790C"/>
    <w:multiLevelType w:val="multilevel"/>
    <w:tmpl w:val="09EABB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29697E"/>
    <w:multiLevelType w:val="multilevel"/>
    <w:tmpl w:val="A4526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25961A2A"/>
    <w:multiLevelType w:val="multilevel"/>
    <w:tmpl w:val="D4E624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98295F"/>
    <w:multiLevelType w:val="hybridMultilevel"/>
    <w:tmpl w:val="4EC2C0A6"/>
    <w:lvl w:ilvl="0" w:tplc="040B000F">
      <w:start w:val="1"/>
      <w:numFmt w:val="decimal"/>
      <w:lvlText w:val="%1."/>
      <w:lvlJc w:val="left"/>
      <w:pPr>
        <w:ind w:left="720" w:hanging="360"/>
      </w:pPr>
    </w:lvl>
    <w:lvl w:ilvl="1" w:tplc="040B0019">
      <w:start w:val="1"/>
      <w:numFmt w:val="lowerLetter"/>
      <w:lvlText w:val="%2."/>
      <w:lvlJc w:val="left"/>
      <w:pPr>
        <w:ind w:left="1440" w:hanging="360"/>
      </w:pPr>
    </w:lvl>
    <w:lvl w:ilvl="2" w:tplc="040B001B">
      <w:start w:val="1"/>
      <w:numFmt w:val="lowerRoman"/>
      <w:lvlText w:val="%3."/>
      <w:lvlJc w:val="right"/>
      <w:pPr>
        <w:ind w:left="2160" w:hanging="180"/>
      </w:pPr>
    </w:lvl>
    <w:lvl w:ilvl="3" w:tplc="040B000F">
      <w:start w:val="1"/>
      <w:numFmt w:val="decimal"/>
      <w:lvlText w:val="%4."/>
      <w:lvlJc w:val="left"/>
      <w:pPr>
        <w:ind w:left="2880" w:hanging="360"/>
      </w:pPr>
    </w:lvl>
    <w:lvl w:ilvl="4" w:tplc="040B0019">
      <w:start w:val="1"/>
      <w:numFmt w:val="lowerLetter"/>
      <w:lvlText w:val="%5."/>
      <w:lvlJc w:val="left"/>
      <w:pPr>
        <w:ind w:left="3600" w:hanging="360"/>
      </w:pPr>
    </w:lvl>
    <w:lvl w:ilvl="5" w:tplc="040B001B">
      <w:start w:val="1"/>
      <w:numFmt w:val="lowerRoman"/>
      <w:lvlText w:val="%6."/>
      <w:lvlJc w:val="right"/>
      <w:pPr>
        <w:ind w:left="4320" w:hanging="180"/>
      </w:pPr>
    </w:lvl>
    <w:lvl w:ilvl="6" w:tplc="040B000F">
      <w:start w:val="1"/>
      <w:numFmt w:val="decimal"/>
      <w:lvlText w:val="%7."/>
      <w:lvlJc w:val="left"/>
      <w:pPr>
        <w:ind w:left="5040" w:hanging="360"/>
      </w:pPr>
    </w:lvl>
    <w:lvl w:ilvl="7" w:tplc="040B0019">
      <w:start w:val="1"/>
      <w:numFmt w:val="lowerLetter"/>
      <w:lvlText w:val="%8."/>
      <w:lvlJc w:val="left"/>
      <w:pPr>
        <w:ind w:left="5760" w:hanging="360"/>
      </w:pPr>
    </w:lvl>
    <w:lvl w:ilvl="8" w:tplc="040B001B">
      <w:start w:val="1"/>
      <w:numFmt w:val="lowerRoman"/>
      <w:lvlText w:val="%9."/>
      <w:lvlJc w:val="right"/>
      <w:pPr>
        <w:ind w:left="6480" w:hanging="180"/>
      </w:pPr>
    </w:lvl>
  </w:abstractNum>
  <w:abstractNum w:abstractNumId="14" w15:restartNumberingAfterBreak="0">
    <w:nsid w:val="2B21530C"/>
    <w:multiLevelType w:val="multilevel"/>
    <w:tmpl w:val="6DB2B5A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EB0FEF"/>
    <w:multiLevelType w:val="multilevel"/>
    <w:tmpl w:val="09185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CF72D1D"/>
    <w:multiLevelType w:val="multilevel"/>
    <w:tmpl w:val="C66A8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32121B38"/>
    <w:multiLevelType w:val="multilevel"/>
    <w:tmpl w:val="AE963F8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35C0773"/>
    <w:multiLevelType w:val="multilevel"/>
    <w:tmpl w:val="CFEE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358E4F5D"/>
    <w:multiLevelType w:val="multilevel"/>
    <w:tmpl w:val="BE426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75505CB"/>
    <w:multiLevelType w:val="hybridMultilevel"/>
    <w:tmpl w:val="1EC84A50"/>
    <w:lvl w:ilvl="0" w:tplc="FD92866A">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8CF2F92"/>
    <w:multiLevelType w:val="multilevel"/>
    <w:tmpl w:val="448AF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02D38B2"/>
    <w:multiLevelType w:val="hybridMultilevel"/>
    <w:tmpl w:val="43EAF1DE"/>
    <w:lvl w:ilvl="0" w:tplc="4E40431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09A19A9"/>
    <w:multiLevelType w:val="multilevel"/>
    <w:tmpl w:val="37B2395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30111D"/>
    <w:multiLevelType w:val="hybridMultilevel"/>
    <w:tmpl w:val="18165B7E"/>
    <w:lvl w:ilvl="0" w:tplc="C0565430">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5BF6BA1"/>
    <w:multiLevelType w:val="hybridMultilevel"/>
    <w:tmpl w:val="5FBAE288"/>
    <w:lvl w:ilvl="0" w:tplc="31365488">
      <w:start w:val="2"/>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A6B3256"/>
    <w:multiLevelType w:val="multilevel"/>
    <w:tmpl w:val="7988E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B234320"/>
    <w:multiLevelType w:val="multilevel"/>
    <w:tmpl w:val="D6C6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CA04B19"/>
    <w:multiLevelType w:val="hybridMultilevel"/>
    <w:tmpl w:val="8926162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15:restartNumberingAfterBreak="0">
    <w:nsid w:val="50CC60C0"/>
    <w:multiLevelType w:val="multilevel"/>
    <w:tmpl w:val="FC840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53D021D5"/>
    <w:multiLevelType w:val="multilevel"/>
    <w:tmpl w:val="4F8E4D3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3D27567"/>
    <w:multiLevelType w:val="hybridMultilevel"/>
    <w:tmpl w:val="43AC83C6"/>
    <w:lvl w:ilvl="0" w:tplc="EE8037A6">
      <w:start w:val="1"/>
      <w:numFmt w:val="decimal"/>
      <w:lvlText w:val="(%1)"/>
      <w:lvlJc w:val="left"/>
      <w:pPr>
        <w:ind w:left="750" w:hanging="39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43F4591"/>
    <w:multiLevelType w:val="multilevel"/>
    <w:tmpl w:val="00AAC4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54E6143"/>
    <w:multiLevelType w:val="multilevel"/>
    <w:tmpl w:val="4B1E5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C5C0192"/>
    <w:multiLevelType w:val="multilevel"/>
    <w:tmpl w:val="F8521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0712A6B"/>
    <w:multiLevelType w:val="multilevel"/>
    <w:tmpl w:val="30848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4623F28"/>
    <w:multiLevelType w:val="hybridMultilevel"/>
    <w:tmpl w:val="89305F84"/>
    <w:lvl w:ilvl="0" w:tplc="3B9AD7A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7" w15:restartNumberingAfterBreak="0">
    <w:nsid w:val="6DE829FB"/>
    <w:multiLevelType w:val="hybridMultilevel"/>
    <w:tmpl w:val="63E84640"/>
    <w:lvl w:ilvl="0" w:tplc="48F06E28">
      <w:start w:val="2"/>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8" w15:restartNumberingAfterBreak="0">
    <w:nsid w:val="6F7C488C"/>
    <w:multiLevelType w:val="multilevel"/>
    <w:tmpl w:val="D25208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F8B708B"/>
    <w:multiLevelType w:val="hybridMultilevel"/>
    <w:tmpl w:val="1D48D3A6"/>
    <w:lvl w:ilvl="0" w:tplc="08921B7E">
      <w:start w:val="1"/>
      <w:numFmt w:val="decimal"/>
      <w:lvlText w:val="(%1)"/>
      <w:lvlJc w:val="left"/>
      <w:pPr>
        <w:ind w:left="360" w:hanging="360"/>
      </w:pPr>
      <w:rPr>
        <w:rFonts w:hint="default"/>
        <w:strike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7339153F"/>
    <w:multiLevelType w:val="multilevel"/>
    <w:tmpl w:val="A5BA6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743F6C17"/>
    <w:multiLevelType w:val="multilevel"/>
    <w:tmpl w:val="1FCAFE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744C594B"/>
    <w:multiLevelType w:val="multilevel"/>
    <w:tmpl w:val="AC889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759D4CBC"/>
    <w:multiLevelType w:val="hybridMultilevel"/>
    <w:tmpl w:val="2AEE72D2"/>
    <w:lvl w:ilvl="0" w:tplc="67FA684A">
      <w:start w:val="1"/>
      <w:numFmt w:val="bullet"/>
      <w:lvlText w:val=""/>
      <w:lvlJc w:val="left"/>
      <w:pPr>
        <w:ind w:left="1080" w:hanging="360"/>
      </w:pPr>
      <w:rPr>
        <w:rFonts w:ascii="Symbol" w:hAnsi="Symbol"/>
      </w:rPr>
    </w:lvl>
    <w:lvl w:ilvl="1" w:tplc="424CB2C0">
      <w:start w:val="1"/>
      <w:numFmt w:val="bullet"/>
      <w:lvlText w:val=""/>
      <w:lvlJc w:val="left"/>
      <w:pPr>
        <w:ind w:left="1080" w:hanging="360"/>
      </w:pPr>
      <w:rPr>
        <w:rFonts w:ascii="Symbol" w:hAnsi="Symbol"/>
      </w:rPr>
    </w:lvl>
    <w:lvl w:ilvl="2" w:tplc="109EE9B6">
      <w:start w:val="1"/>
      <w:numFmt w:val="bullet"/>
      <w:lvlText w:val=""/>
      <w:lvlJc w:val="left"/>
      <w:pPr>
        <w:ind w:left="1080" w:hanging="360"/>
      </w:pPr>
      <w:rPr>
        <w:rFonts w:ascii="Symbol" w:hAnsi="Symbol"/>
      </w:rPr>
    </w:lvl>
    <w:lvl w:ilvl="3" w:tplc="696E1E8E">
      <w:start w:val="1"/>
      <w:numFmt w:val="bullet"/>
      <w:lvlText w:val=""/>
      <w:lvlJc w:val="left"/>
      <w:pPr>
        <w:ind w:left="1080" w:hanging="360"/>
      </w:pPr>
      <w:rPr>
        <w:rFonts w:ascii="Symbol" w:hAnsi="Symbol"/>
      </w:rPr>
    </w:lvl>
    <w:lvl w:ilvl="4" w:tplc="80DA9122">
      <w:start w:val="1"/>
      <w:numFmt w:val="bullet"/>
      <w:lvlText w:val=""/>
      <w:lvlJc w:val="left"/>
      <w:pPr>
        <w:ind w:left="1080" w:hanging="360"/>
      </w:pPr>
      <w:rPr>
        <w:rFonts w:ascii="Symbol" w:hAnsi="Symbol"/>
      </w:rPr>
    </w:lvl>
    <w:lvl w:ilvl="5" w:tplc="5CF82468">
      <w:start w:val="1"/>
      <w:numFmt w:val="bullet"/>
      <w:lvlText w:val=""/>
      <w:lvlJc w:val="left"/>
      <w:pPr>
        <w:ind w:left="1080" w:hanging="360"/>
      </w:pPr>
      <w:rPr>
        <w:rFonts w:ascii="Symbol" w:hAnsi="Symbol"/>
      </w:rPr>
    </w:lvl>
    <w:lvl w:ilvl="6" w:tplc="FD0677E6">
      <w:start w:val="1"/>
      <w:numFmt w:val="bullet"/>
      <w:lvlText w:val=""/>
      <w:lvlJc w:val="left"/>
      <w:pPr>
        <w:ind w:left="1080" w:hanging="360"/>
      </w:pPr>
      <w:rPr>
        <w:rFonts w:ascii="Symbol" w:hAnsi="Symbol"/>
      </w:rPr>
    </w:lvl>
    <w:lvl w:ilvl="7" w:tplc="57A82778">
      <w:start w:val="1"/>
      <w:numFmt w:val="bullet"/>
      <w:lvlText w:val=""/>
      <w:lvlJc w:val="left"/>
      <w:pPr>
        <w:ind w:left="1080" w:hanging="360"/>
      </w:pPr>
      <w:rPr>
        <w:rFonts w:ascii="Symbol" w:hAnsi="Symbol"/>
      </w:rPr>
    </w:lvl>
    <w:lvl w:ilvl="8" w:tplc="9594BBDE">
      <w:start w:val="1"/>
      <w:numFmt w:val="bullet"/>
      <w:lvlText w:val=""/>
      <w:lvlJc w:val="left"/>
      <w:pPr>
        <w:ind w:left="1080" w:hanging="360"/>
      </w:pPr>
      <w:rPr>
        <w:rFonts w:ascii="Symbol" w:hAnsi="Symbol"/>
      </w:rPr>
    </w:lvl>
  </w:abstractNum>
  <w:abstractNum w:abstractNumId="44" w15:restartNumberingAfterBreak="0">
    <w:nsid w:val="77F8485B"/>
    <w:multiLevelType w:val="hybridMultilevel"/>
    <w:tmpl w:val="8D38FEEE"/>
    <w:lvl w:ilvl="0" w:tplc="5086B502">
      <w:start w:val="1"/>
      <w:numFmt w:val="decimal"/>
      <w:lvlText w:val="%1)"/>
      <w:lvlJc w:val="left"/>
      <w:pPr>
        <w:ind w:left="720" w:hanging="360"/>
      </w:pPr>
      <w:rPr>
        <w:rFonts w:ascii="Times New Roman" w:hAnsi="Times New Roman" w:cs="Times New Roman" w:hint="default"/>
        <w:color w:val="000000"/>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5" w15:restartNumberingAfterBreak="0">
    <w:nsid w:val="797E3B8C"/>
    <w:multiLevelType w:val="multilevel"/>
    <w:tmpl w:val="4A2E594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B071E06"/>
    <w:multiLevelType w:val="multilevel"/>
    <w:tmpl w:val="278A26E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D91B495"/>
    <w:multiLevelType w:val="hybridMultilevel"/>
    <w:tmpl w:val="8AE88F86"/>
    <w:lvl w:ilvl="0" w:tplc="7BA86A8A">
      <w:start w:val="1"/>
      <w:numFmt w:val="decimal"/>
      <w:lvlText w:val="4)"/>
      <w:lvlJc w:val="left"/>
      <w:pPr>
        <w:ind w:left="720" w:hanging="360"/>
      </w:pPr>
    </w:lvl>
    <w:lvl w:ilvl="1" w:tplc="9580E0A0">
      <w:start w:val="1"/>
      <w:numFmt w:val="lowerLetter"/>
      <w:lvlText w:val="%2."/>
      <w:lvlJc w:val="left"/>
      <w:pPr>
        <w:ind w:left="1440" w:hanging="360"/>
      </w:pPr>
    </w:lvl>
    <w:lvl w:ilvl="2" w:tplc="D6B0B094">
      <w:start w:val="1"/>
      <w:numFmt w:val="lowerRoman"/>
      <w:lvlText w:val="%3."/>
      <w:lvlJc w:val="right"/>
      <w:pPr>
        <w:ind w:left="2160" w:hanging="180"/>
      </w:pPr>
    </w:lvl>
    <w:lvl w:ilvl="3" w:tplc="AC6C178A">
      <w:start w:val="1"/>
      <w:numFmt w:val="decimal"/>
      <w:lvlText w:val="%4."/>
      <w:lvlJc w:val="left"/>
      <w:pPr>
        <w:ind w:left="2880" w:hanging="360"/>
      </w:pPr>
    </w:lvl>
    <w:lvl w:ilvl="4" w:tplc="516295C0">
      <w:start w:val="1"/>
      <w:numFmt w:val="lowerLetter"/>
      <w:lvlText w:val="%5."/>
      <w:lvlJc w:val="left"/>
      <w:pPr>
        <w:ind w:left="3600" w:hanging="360"/>
      </w:pPr>
    </w:lvl>
    <w:lvl w:ilvl="5" w:tplc="85C0A404">
      <w:start w:val="1"/>
      <w:numFmt w:val="lowerRoman"/>
      <w:lvlText w:val="%6."/>
      <w:lvlJc w:val="right"/>
      <w:pPr>
        <w:ind w:left="4320" w:hanging="180"/>
      </w:pPr>
    </w:lvl>
    <w:lvl w:ilvl="6" w:tplc="C09840E4">
      <w:start w:val="1"/>
      <w:numFmt w:val="decimal"/>
      <w:lvlText w:val="%7."/>
      <w:lvlJc w:val="left"/>
      <w:pPr>
        <w:ind w:left="5040" w:hanging="360"/>
      </w:pPr>
    </w:lvl>
    <w:lvl w:ilvl="7" w:tplc="EF8C627C">
      <w:start w:val="1"/>
      <w:numFmt w:val="lowerLetter"/>
      <w:lvlText w:val="%8."/>
      <w:lvlJc w:val="left"/>
      <w:pPr>
        <w:ind w:left="5760" w:hanging="360"/>
      </w:pPr>
    </w:lvl>
    <w:lvl w:ilvl="8" w:tplc="A22E4538">
      <w:start w:val="1"/>
      <w:numFmt w:val="lowerRoman"/>
      <w:lvlText w:val="%9."/>
      <w:lvlJc w:val="right"/>
      <w:pPr>
        <w:ind w:left="6480" w:hanging="180"/>
      </w:pPr>
    </w:lvl>
  </w:abstractNum>
  <w:abstractNum w:abstractNumId="48" w15:restartNumberingAfterBreak="0">
    <w:nsid w:val="7F1E734F"/>
    <w:multiLevelType w:val="multilevel"/>
    <w:tmpl w:val="D654E26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39197661">
    <w:abstractNumId w:val="47"/>
  </w:num>
  <w:num w:numId="2" w16cid:durableId="1472945633">
    <w:abstractNumId w:val="21"/>
  </w:num>
  <w:num w:numId="3" w16cid:durableId="248663634">
    <w:abstractNumId w:val="40"/>
  </w:num>
  <w:num w:numId="4" w16cid:durableId="483863236">
    <w:abstractNumId w:val="38"/>
  </w:num>
  <w:num w:numId="5" w16cid:durableId="751967909">
    <w:abstractNumId w:val="29"/>
  </w:num>
  <w:num w:numId="6" w16cid:durableId="1224289511">
    <w:abstractNumId w:val="19"/>
  </w:num>
  <w:num w:numId="7" w16cid:durableId="5908277">
    <w:abstractNumId w:val="27"/>
  </w:num>
  <w:num w:numId="8" w16cid:durableId="514080345">
    <w:abstractNumId w:val="42"/>
  </w:num>
  <w:num w:numId="9" w16cid:durableId="988023255">
    <w:abstractNumId w:val="26"/>
  </w:num>
  <w:num w:numId="10" w16cid:durableId="2054692608">
    <w:abstractNumId w:val="18"/>
  </w:num>
  <w:num w:numId="11" w16cid:durableId="155876458">
    <w:abstractNumId w:val="12"/>
  </w:num>
  <w:num w:numId="12" w16cid:durableId="1828086983">
    <w:abstractNumId w:val="32"/>
  </w:num>
  <w:num w:numId="13" w16cid:durableId="350304127">
    <w:abstractNumId w:val="35"/>
  </w:num>
  <w:num w:numId="14" w16cid:durableId="2076975425">
    <w:abstractNumId w:val="15"/>
  </w:num>
  <w:num w:numId="15" w16cid:durableId="2081974213">
    <w:abstractNumId w:val="1"/>
  </w:num>
  <w:num w:numId="16" w16cid:durableId="882180853">
    <w:abstractNumId w:val="16"/>
  </w:num>
  <w:num w:numId="17" w16cid:durableId="1773822286">
    <w:abstractNumId w:val="11"/>
  </w:num>
  <w:num w:numId="18" w16cid:durableId="279798042">
    <w:abstractNumId w:val="9"/>
  </w:num>
  <w:num w:numId="19" w16cid:durableId="1228611354">
    <w:abstractNumId w:val="33"/>
  </w:num>
  <w:num w:numId="20" w16cid:durableId="910234443">
    <w:abstractNumId w:val="3"/>
  </w:num>
  <w:num w:numId="21" w16cid:durableId="640042207">
    <w:abstractNumId w:val="10"/>
  </w:num>
  <w:num w:numId="22" w16cid:durableId="1163198912">
    <w:abstractNumId w:val="45"/>
  </w:num>
  <w:num w:numId="23" w16cid:durableId="637220524">
    <w:abstractNumId w:val="14"/>
  </w:num>
  <w:num w:numId="24" w16cid:durableId="833032039">
    <w:abstractNumId w:val="30"/>
  </w:num>
  <w:num w:numId="25" w16cid:durableId="1927298589">
    <w:abstractNumId w:val="5"/>
  </w:num>
  <w:num w:numId="26" w16cid:durableId="341979489">
    <w:abstractNumId w:val="6"/>
  </w:num>
  <w:num w:numId="27" w16cid:durableId="579676938">
    <w:abstractNumId w:val="23"/>
  </w:num>
  <w:num w:numId="28" w16cid:durableId="765417967">
    <w:abstractNumId w:val="48"/>
  </w:num>
  <w:num w:numId="29" w16cid:durableId="2127920367">
    <w:abstractNumId w:val="46"/>
  </w:num>
  <w:num w:numId="30" w16cid:durableId="1877545225">
    <w:abstractNumId w:val="41"/>
  </w:num>
  <w:num w:numId="31" w16cid:durableId="1396662766">
    <w:abstractNumId w:val="7"/>
  </w:num>
  <w:num w:numId="32" w16cid:durableId="493453170">
    <w:abstractNumId w:val="17"/>
  </w:num>
  <w:num w:numId="33" w16cid:durableId="2118719596">
    <w:abstractNumId w:val="44"/>
  </w:num>
  <w:num w:numId="34" w16cid:durableId="1331442989">
    <w:abstractNumId w:val="28"/>
  </w:num>
  <w:num w:numId="35" w16cid:durableId="976764844">
    <w:abstractNumId w:val="8"/>
  </w:num>
  <w:num w:numId="36" w16cid:durableId="164327381">
    <w:abstractNumId w:val="20"/>
  </w:num>
  <w:num w:numId="37" w16cid:durableId="1760905374">
    <w:abstractNumId w:val="22"/>
  </w:num>
  <w:num w:numId="38" w16cid:durableId="10054736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53780551">
    <w:abstractNumId w:val="4"/>
  </w:num>
  <w:num w:numId="40" w16cid:durableId="1047413104">
    <w:abstractNumId w:val="36"/>
  </w:num>
  <w:num w:numId="41" w16cid:durableId="1100833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43291899">
    <w:abstractNumId w:val="25"/>
  </w:num>
  <w:num w:numId="43" w16cid:durableId="1552422313">
    <w:abstractNumId w:val="37"/>
  </w:num>
  <w:num w:numId="44" w16cid:durableId="500852682">
    <w:abstractNumId w:val="31"/>
  </w:num>
  <w:num w:numId="45" w16cid:durableId="1614632827">
    <w:abstractNumId w:val="24"/>
  </w:num>
  <w:num w:numId="46" w16cid:durableId="1629505957">
    <w:abstractNumId w:val="43"/>
  </w:num>
  <w:num w:numId="47" w16cid:durableId="1821461994">
    <w:abstractNumId w:val="0"/>
  </w:num>
  <w:num w:numId="48" w16cid:durableId="706178475">
    <w:abstractNumId w:val="34"/>
  </w:num>
  <w:num w:numId="49" w16cid:durableId="1041592040">
    <w:abstractNumId w:val="3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ili Sandre - JUSTDIGI">
    <w15:presenceInfo w15:providerId="AD" w15:userId="S::aili.sandre@justdigi.ee::5c51914f-c8e4-463d-98be-e24fff1b55da"/>
  </w15:person>
  <w15:person w15:author="Markus Ühtigi - JUSTDIGI">
    <w15:presenceInfo w15:providerId="AD" w15:userId="S::markus.yhtigi@justdigi.ee::e1f19cc9-ee5a-433d-8ca6-434617a5ebb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136"/>
    <w:rsid w:val="00034D7E"/>
    <w:rsid w:val="000678AF"/>
    <w:rsid w:val="000816FF"/>
    <w:rsid w:val="000B1719"/>
    <w:rsid w:val="00121F6A"/>
    <w:rsid w:val="00141ABC"/>
    <w:rsid w:val="00177008"/>
    <w:rsid w:val="001A095A"/>
    <w:rsid w:val="001E2398"/>
    <w:rsid w:val="00213180"/>
    <w:rsid w:val="002906BB"/>
    <w:rsid w:val="002E3247"/>
    <w:rsid w:val="00307867"/>
    <w:rsid w:val="003406DF"/>
    <w:rsid w:val="00352045"/>
    <w:rsid w:val="003818A9"/>
    <w:rsid w:val="00390FAD"/>
    <w:rsid w:val="003C572F"/>
    <w:rsid w:val="003D693F"/>
    <w:rsid w:val="003D7E36"/>
    <w:rsid w:val="003E3E74"/>
    <w:rsid w:val="003E71EC"/>
    <w:rsid w:val="00451DF2"/>
    <w:rsid w:val="004C6D0D"/>
    <w:rsid w:val="004D5297"/>
    <w:rsid w:val="004D5895"/>
    <w:rsid w:val="005345A9"/>
    <w:rsid w:val="005346CC"/>
    <w:rsid w:val="0058723E"/>
    <w:rsid w:val="00595C72"/>
    <w:rsid w:val="005A44C0"/>
    <w:rsid w:val="005A5398"/>
    <w:rsid w:val="005B5DC9"/>
    <w:rsid w:val="005C7136"/>
    <w:rsid w:val="005D63E0"/>
    <w:rsid w:val="00632AC3"/>
    <w:rsid w:val="0064110B"/>
    <w:rsid w:val="00644778"/>
    <w:rsid w:val="006A234A"/>
    <w:rsid w:val="006B1EF9"/>
    <w:rsid w:val="006B35AF"/>
    <w:rsid w:val="006B564D"/>
    <w:rsid w:val="006E1EED"/>
    <w:rsid w:val="006E3AD1"/>
    <w:rsid w:val="006E6A24"/>
    <w:rsid w:val="007016AC"/>
    <w:rsid w:val="007251AC"/>
    <w:rsid w:val="00742349"/>
    <w:rsid w:val="00774BC0"/>
    <w:rsid w:val="007B0BA1"/>
    <w:rsid w:val="007B7381"/>
    <w:rsid w:val="007C33DE"/>
    <w:rsid w:val="007F6747"/>
    <w:rsid w:val="00802690"/>
    <w:rsid w:val="00832CF2"/>
    <w:rsid w:val="00842120"/>
    <w:rsid w:val="008656B7"/>
    <w:rsid w:val="00890FA8"/>
    <w:rsid w:val="00891DD4"/>
    <w:rsid w:val="008B232F"/>
    <w:rsid w:val="008C5938"/>
    <w:rsid w:val="009444E3"/>
    <w:rsid w:val="00956CA5"/>
    <w:rsid w:val="00974A35"/>
    <w:rsid w:val="00984B93"/>
    <w:rsid w:val="00996372"/>
    <w:rsid w:val="009C54A0"/>
    <w:rsid w:val="009E5356"/>
    <w:rsid w:val="00A47BA2"/>
    <w:rsid w:val="00A55630"/>
    <w:rsid w:val="00A96F0B"/>
    <w:rsid w:val="00AC0EEB"/>
    <w:rsid w:val="00AC7F4C"/>
    <w:rsid w:val="00AE641E"/>
    <w:rsid w:val="00B45D73"/>
    <w:rsid w:val="00B745F6"/>
    <w:rsid w:val="00BB7B8F"/>
    <w:rsid w:val="00BC5731"/>
    <w:rsid w:val="00BC77E7"/>
    <w:rsid w:val="00BD0E7D"/>
    <w:rsid w:val="00BF1D71"/>
    <w:rsid w:val="00C04B91"/>
    <w:rsid w:val="00C25BE5"/>
    <w:rsid w:val="00C7325B"/>
    <w:rsid w:val="00CE5E46"/>
    <w:rsid w:val="00D31625"/>
    <w:rsid w:val="00D4077E"/>
    <w:rsid w:val="00D77073"/>
    <w:rsid w:val="00D93190"/>
    <w:rsid w:val="00DA066E"/>
    <w:rsid w:val="00E41CA1"/>
    <w:rsid w:val="00E52436"/>
    <w:rsid w:val="00E83388"/>
    <w:rsid w:val="00E84F7B"/>
    <w:rsid w:val="00EC6C36"/>
    <w:rsid w:val="00F00AF1"/>
    <w:rsid w:val="00F46FB8"/>
    <w:rsid w:val="00F61205"/>
    <w:rsid w:val="00F73977"/>
    <w:rsid w:val="00F92169"/>
    <w:rsid w:val="00FB27A8"/>
    <w:rsid w:val="02D0ED6F"/>
    <w:rsid w:val="03446E34"/>
    <w:rsid w:val="04452369"/>
    <w:rsid w:val="0EE83FBA"/>
    <w:rsid w:val="0F182ABF"/>
    <w:rsid w:val="0FBCAAC5"/>
    <w:rsid w:val="17424EB4"/>
    <w:rsid w:val="1A54CCB8"/>
    <w:rsid w:val="1D4FC7D9"/>
    <w:rsid w:val="1F4C0093"/>
    <w:rsid w:val="22F0D609"/>
    <w:rsid w:val="235DA0D1"/>
    <w:rsid w:val="260C867B"/>
    <w:rsid w:val="26B7DA31"/>
    <w:rsid w:val="27BC8317"/>
    <w:rsid w:val="28BFFEC3"/>
    <w:rsid w:val="29468A23"/>
    <w:rsid w:val="29C8CE8B"/>
    <w:rsid w:val="29F0D554"/>
    <w:rsid w:val="2A95847C"/>
    <w:rsid w:val="2CBBC680"/>
    <w:rsid w:val="2E56C302"/>
    <w:rsid w:val="3110AFAA"/>
    <w:rsid w:val="315BA00A"/>
    <w:rsid w:val="31E28BA6"/>
    <w:rsid w:val="32D7C908"/>
    <w:rsid w:val="3448C576"/>
    <w:rsid w:val="36D3A4B0"/>
    <w:rsid w:val="3806CD22"/>
    <w:rsid w:val="38FE5C19"/>
    <w:rsid w:val="3E514BF7"/>
    <w:rsid w:val="3E5E4137"/>
    <w:rsid w:val="3E950365"/>
    <w:rsid w:val="403016EC"/>
    <w:rsid w:val="428C6950"/>
    <w:rsid w:val="43A14B94"/>
    <w:rsid w:val="44CFF83D"/>
    <w:rsid w:val="459A611A"/>
    <w:rsid w:val="4648A94C"/>
    <w:rsid w:val="4696E3D6"/>
    <w:rsid w:val="482B0231"/>
    <w:rsid w:val="4A258365"/>
    <w:rsid w:val="4CE53335"/>
    <w:rsid w:val="4E4A2D2E"/>
    <w:rsid w:val="5152E931"/>
    <w:rsid w:val="5195ABCA"/>
    <w:rsid w:val="5323D766"/>
    <w:rsid w:val="56C8CCEF"/>
    <w:rsid w:val="5716B90B"/>
    <w:rsid w:val="5A376F82"/>
    <w:rsid w:val="5BE7C21C"/>
    <w:rsid w:val="622932D2"/>
    <w:rsid w:val="62CAAD8D"/>
    <w:rsid w:val="64F68D19"/>
    <w:rsid w:val="64FC77B4"/>
    <w:rsid w:val="66277FD1"/>
    <w:rsid w:val="677AD89B"/>
    <w:rsid w:val="685AEFCE"/>
    <w:rsid w:val="693C16C6"/>
    <w:rsid w:val="6D36FC62"/>
    <w:rsid w:val="6E4B38BD"/>
    <w:rsid w:val="6E4C1810"/>
    <w:rsid w:val="706EAD8B"/>
    <w:rsid w:val="70F8A561"/>
    <w:rsid w:val="71071AE6"/>
    <w:rsid w:val="73AF9C49"/>
    <w:rsid w:val="74BA0BD0"/>
    <w:rsid w:val="7525960F"/>
    <w:rsid w:val="75AF1227"/>
    <w:rsid w:val="78028454"/>
    <w:rsid w:val="786553A1"/>
    <w:rsid w:val="7A8E8E17"/>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315AAC"/>
  <w15:chartTrackingRefBased/>
  <w15:docId w15:val="{ADC80450-985E-4CCE-8C60-EBAA318A2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C7136"/>
  </w:style>
  <w:style w:type="paragraph" w:styleId="Pealkiri1">
    <w:name w:val="heading 1"/>
    <w:basedOn w:val="Normaallaad"/>
    <w:next w:val="Normaallaad"/>
    <w:link w:val="Pealkiri1Mrk"/>
    <w:uiPriority w:val="9"/>
    <w:qFormat/>
    <w:rsid w:val="005C71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unhideWhenUsed/>
    <w:qFormat/>
    <w:rsid w:val="005C71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unhideWhenUsed/>
    <w:qFormat/>
    <w:rsid w:val="005C7136"/>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5C7136"/>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5C7136"/>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5C7136"/>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5C7136"/>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5C7136"/>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5C7136"/>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5C7136"/>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rsid w:val="005C7136"/>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rsid w:val="005C7136"/>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5C7136"/>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5C7136"/>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5C7136"/>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5C7136"/>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5C7136"/>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5C7136"/>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5C71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5C7136"/>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5C7136"/>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5C7136"/>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5C7136"/>
    <w:pPr>
      <w:spacing w:before="160"/>
      <w:jc w:val="center"/>
    </w:pPr>
    <w:rPr>
      <w:i/>
      <w:iCs/>
      <w:color w:val="404040" w:themeColor="text1" w:themeTint="BF"/>
    </w:rPr>
  </w:style>
  <w:style w:type="character" w:customStyle="1" w:styleId="TsitaatMrk">
    <w:name w:val="Tsitaat Märk"/>
    <w:basedOn w:val="Liguvaikefont"/>
    <w:link w:val="Tsitaat"/>
    <w:uiPriority w:val="29"/>
    <w:rsid w:val="005C7136"/>
    <w:rPr>
      <w:i/>
      <w:iCs/>
      <w:color w:val="404040" w:themeColor="text1" w:themeTint="BF"/>
    </w:rPr>
  </w:style>
  <w:style w:type="paragraph" w:styleId="Loendilik">
    <w:name w:val="List Paragraph"/>
    <w:basedOn w:val="Normaallaad"/>
    <w:uiPriority w:val="34"/>
    <w:qFormat/>
    <w:rsid w:val="005C7136"/>
    <w:pPr>
      <w:ind w:left="720"/>
      <w:contextualSpacing/>
    </w:pPr>
  </w:style>
  <w:style w:type="character" w:styleId="Selgeltmrgatavrhutus">
    <w:name w:val="Intense Emphasis"/>
    <w:basedOn w:val="Liguvaikefont"/>
    <w:uiPriority w:val="21"/>
    <w:qFormat/>
    <w:rsid w:val="005C7136"/>
    <w:rPr>
      <w:i/>
      <w:iCs/>
      <w:color w:val="0F4761" w:themeColor="accent1" w:themeShade="BF"/>
    </w:rPr>
  </w:style>
  <w:style w:type="paragraph" w:styleId="Selgeltmrgatavtsitaat">
    <w:name w:val="Intense Quote"/>
    <w:basedOn w:val="Normaallaad"/>
    <w:next w:val="Normaallaad"/>
    <w:link w:val="SelgeltmrgatavtsitaatMrk"/>
    <w:uiPriority w:val="30"/>
    <w:qFormat/>
    <w:rsid w:val="005C71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5C7136"/>
    <w:rPr>
      <w:i/>
      <w:iCs/>
      <w:color w:val="0F4761" w:themeColor="accent1" w:themeShade="BF"/>
    </w:rPr>
  </w:style>
  <w:style w:type="character" w:styleId="Selgeltmrgatavviide">
    <w:name w:val="Intense Reference"/>
    <w:basedOn w:val="Liguvaikefont"/>
    <w:uiPriority w:val="32"/>
    <w:qFormat/>
    <w:rsid w:val="005C7136"/>
    <w:rPr>
      <w:b/>
      <w:bCs/>
      <w:smallCaps/>
      <w:color w:val="0F4761" w:themeColor="accent1" w:themeShade="BF"/>
      <w:spacing w:val="5"/>
    </w:rPr>
  </w:style>
  <w:style w:type="paragraph" w:customStyle="1" w:styleId="msonormal0">
    <w:name w:val="msonormal"/>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customStyle="1" w:styleId="paragraph">
    <w:name w:val="paragraph"/>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extrun">
    <w:name w:val="textrun"/>
    <w:basedOn w:val="Liguvaikefont"/>
    <w:rsid w:val="005C7136"/>
  </w:style>
  <w:style w:type="character" w:customStyle="1" w:styleId="normaltextrun">
    <w:name w:val="normaltextrun"/>
    <w:basedOn w:val="Liguvaikefont"/>
    <w:rsid w:val="005C7136"/>
  </w:style>
  <w:style w:type="character" w:customStyle="1" w:styleId="eop">
    <w:name w:val="eop"/>
    <w:basedOn w:val="Liguvaikefont"/>
    <w:rsid w:val="005C7136"/>
  </w:style>
  <w:style w:type="paragraph" w:customStyle="1" w:styleId="outlineelement">
    <w:name w:val="outlineelement"/>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trackchangetextinsertion">
    <w:name w:val="trackchangetextinsertion"/>
    <w:basedOn w:val="Liguvaikefont"/>
    <w:rsid w:val="005C7136"/>
  </w:style>
  <w:style w:type="character" w:customStyle="1" w:styleId="trackchangetextdeletionmarker">
    <w:name w:val="trackchangetextdeletionmarker"/>
    <w:basedOn w:val="Liguvaikefont"/>
    <w:rsid w:val="005C7136"/>
  </w:style>
  <w:style w:type="character" w:styleId="Hperlink">
    <w:name w:val="Hyperlink"/>
    <w:basedOn w:val="Liguvaikefont"/>
    <w:uiPriority w:val="99"/>
    <w:unhideWhenUsed/>
    <w:rsid w:val="005C7136"/>
    <w:rPr>
      <w:color w:val="0000FF"/>
      <w:u w:val="single"/>
    </w:rPr>
  </w:style>
  <w:style w:type="character" w:styleId="Klastatudhperlink">
    <w:name w:val="FollowedHyperlink"/>
    <w:basedOn w:val="Liguvaikefont"/>
    <w:uiPriority w:val="99"/>
    <w:semiHidden/>
    <w:unhideWhenUsed/>
    <w:rsid w:val="005C7136"/>
    <w:rPr>
      <w:color w:val="800080"/>
      <w:u w:val="single"/>
    </w:rPr>
  </w:style>
  <w:style w:type="character" w:customStyle="1" w:styleId="trackedchange">
    <w:name w:val="trackedchange"/>
    <w:basedOn w:val="Liguvaikefont"/>
    <w:rsid w:val="005C7136"/>
  </w:style>
  <w:style w:type="character" w:customStyle="1" w:styleId="linebreakblob">
    <w:name w:val="linebreakblob"/>
    <w:basedOn w:val="Liguvaikefont"/>
    <w:rsid w:val="005C7136"/>
  </w:style>
  <w:style w:type="character" w:customStyle="1" w:styleId="scxw206585888">
    <w:name w:val="scxw206585888"/>
    <w:basedOn w:val="Liguvaikefont"/>
    <w:rsid w:val="005C7136"/>
  </w:style>
  <w:style w:type="character" w:customStyle="1" w:styleId="fieldrange">
    <w:name w:val="fieldrange"/>
    <w:basedOn w:val="Liguvaikefont"/>
    <w:rsid w:val="005C7136"/>
  </w:style>
  <w:style w:type="paragraph" w:customStyle="1" w:styleId="muutmiskskalljoonega">
    <w:name w:val="muutmiskäsk alljoonega"/>
    <w:basedOn w:val="Normaallaad"/>
    <w:qFormat/>
    <w:rsid w:val="005C7136"/>
    <w:pPr>
      <w:widowControl w:val="0"/>
      <w:autoSpaceDN w:val="0"/>
      <w:adjustRightInd w:val="0"/>
      <w:spacing w:before="240" w:after="0" w:line="240" w:lineRule="auto"/>
      <w:jc w:val="both"/>
    </w:pPr>
    <w:rPr>
      <w:rFonts w:ascii="Times New Roman" w:eastAsia="Times New Roman" w:hAnsi="Times New Roman" w:cs="Times New Roman"/>
      <w:kern w:val="0"/>
      <w:sz w:val="24"/>
      <w:szCs w:val="24"/>
      <w:u w:val="single"/>
      <w:lang w:eastAsia="et-EE"/>
      <w14:ligatures w14:val="none"/>
    </w:rPr>
  </w:style>
  <w:style w:type="character" w:styleId="Kommentaariviide">
    <w:name w:val="annotation reference"/>
    <w:basedOn w:val="Liguvaikefont"/>
    <w:uiPriority w:val="99"/>
    <w:semiHidden/>
    <w:unhideWhenUsed/>
    <w:rsid w:val="005C7136"/>
    <w:rPr>
      <w:sz w:val="16"/>
      <w:szCs w:val="16"/>
    </w:rPr>
  </w:style>
  <w:style w:type="paragraph" w:styleId="Kommentaaritekst">
    <w:name w:val="annotation text"/>
    <w:basedOn w:val="Normaallaad"/>
    <w:link w:val="KommentaaritekstMrk"/>
    <w:uiPriority w:val="99"/>
    <w:unhideWhenUsed/>
    <w:rsid w:val="005C7136"/>
    <w:pPr>
      <w:spacing w:line="240" w:lineRule="auto"/>
    </w:pPr>
    <w:rPr>
      <w:sz w:val="20"/>
      <w:szCs w:val="20"/>
    </w:rPr>
  </w:style>
  <w:style w:type="character" w:customStyle="1" w:styleId="KommentaaritekstMrk">
    <w:name w:val="Kommentaari tekst Märk"/>
    <w:basedOn w:val="Liguvaikefont"/>
    <w:link w:val="Kommentaaritekst"/>
    <w:uiPriority w:val="99"/>
    <w:rsid w:val="005C7136"/>
    <w:rPr>
      <w:sz w:val="20"/>
      <w:szCs w:val="20"/>
    </w:rPr>
  </w:style>
  <w:style w:type="paragraph" w:styleId="Kommentaariteema">
    <w:name w:val="annotation subject"/>
    <w:basedOn w:val="Kommentaaritekst"/>
    <w:next w:val="Kommentaaritekst"/>
    <w:link w:val="KommentaariteemaMrk"/>
    <w:uiPriority w:val="99"/>
    <w:semiHidden/>
    <w:unhideWhenUsed/>
    <w:rsid w:val="005C7136"/>
    <w:rPr>
      <w:b/>
      <w:bCs/>
    </w:rPr>
  </w:style>
  <w:style w:type="character" w:customStyle="1" w:styleId="KommentaariteemaMrk">
    <w:name w:val="Kommentaari teema Märk"/>
    <w:basedOn w:val="KommentaaritekstMrk"/>
    <w:link w:val="Kommentaariteema"/>
    <w:uiPriority w:val="99"/>
    <w:semiHidden/>
    <w:rsid w:val="005C7136"/>
    <w:rPr>
      <w:b/>
      <w:bCs/>
      <w:sz w:val="20"/>
      <w:szCs w:val="20"/>
    </w:rPr>
  </w:style>
  <w:style w:type="character" w:customStyle="1" w:styleId="tyhik">
    <w:name w:val="tyhik"/>
    <w:basedOn w:val="Liguvaikefont"/>
    <w:rsid w:val="005C7136"/>
  </w:style>
  <w:style w:type="character" w:customStyle="1" w:styleId="mm">
    <w:name w:val="mm"/>
    <w:basedOn w:val="Liguvaikefont"/>
    <w:rsid w:val="005C7136"/>
  </w:style>
  <w:style w:type="character" w:styleId="Tugev">
    <w:name w:val="Strong"/>
    <w:basedOn w:val="Liguvaikefont"/>
    <w:uiPriority w:val="22"/>
    <w:qFormat/>
    <w:rsid w:val="005C7136"/>
    <w:rPr>
      <w:b/>
      <w:bCs/>
    </w:rPr>
  </w:style>
  <w:style w:type="paragraph" w:styleId="Normaallaadveeb">
    <w:name w:val="Normal (Web)"/>
    <w:basedOn w:val="Normaallaad"/>
    <w:uiPriority w:val="99"/>
    <w:semiHidden/>
    <w:unhideWhenUse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paragraph" w:styleId="Redaktsioon">
    <w:name w:val="Revision"/>
    <w:hidden/>
    <w:uiPriority w:val="99"/>
    <w:semiHidden/>
    <w:rsid w:val="005C7136"/>
    <w:pPr>
      <w:spacing w:after="0" w:line="240" w:lineRule="auto"/>
    </w:pPr>
  </w:style>
  <w:style w:type="character" w:styleId="Mainimine">
    <w:name w:val="Mention"/>
    <w:basedOn w:val="Liguvaikefont"/>
    <w:uiPriority w:val="99"/>
    <w:unhideWhenUsed/>
    <w:rsid w:val="005C7136"/>
    <w:rPr>
      <w:color w:val="2B579A"/>
      <w:shd w:val="clear" w:color="auto" w:fill="E6E6E6"/>
    </w:rPr>
  </w:style>
  <w:style w:type="character" w:customStyle="1" w:styleId="cf01">
    <w:name w:val="cf01"/>
    <w:basedOn w:val="Liguvaikefont"/>
    <w:rsid w:val="005C7136"/>
    <w:rPr>
      <w:rFonts w:ascii="Segoe UI" w:hAnsi="Segoe UI" w:cs="Segoe UI" w:hint="default"/>
      <w:sz w:val="18"/>
      <w:szCs w:val="18"/>
    </w:rPr>
  </w:style>
  <w:style w:type="character" w:styleId="Lahendamatamainimine">
    <w:name w:val="Unresolved Mention"/>
    <w:basedOn w:val="Liguvaikefont"/>
    <w:uiPriority w:val="99"/>
    <w:semiHidden/>
    <w:unhideWhenUsed/>
    <w:rsid w:val="005C7136"/>
    <w:rPr>
      <w:color w:val="605E5C"/>
      <w:shd w:val="clear" w:color="auto" w:fill="E1DFDD"/>
    </w:rPr>
  </w:style>
  <w:style w:type="paragraph" w:styleId="Pis">
    <w:name w:val="header"/>
    <w:basedOn w:val="Normaallaad"/>
    <w:link w:val="PisMrk"/>
    <w:uiPriority w:val="99"/>
    <w:unhideWhenUsed/>
    <w:rsid w:val="005C7136"/>
    <w:pPr>
      <w:tabs>
        <w:tab w:val="center" w:pos="4536"/>
        <w:tab w:val="right" w:pos="9072"/>
      </w:tabs>
      <w:spacing w:after="0" w:line="240" w:lineRule="auto"/>
    </w:pPr>
  </w:style>
  <w:style w:type="character" w:customStyle="1" w:styleId="PisMrk">
    <w:name w:val="Päis Märk"/>
    <w:basedOn w:val="Liguvaikefont"/>
    <w:link w:val="Pis"/>
    <w:uiPriority w:val="99"/>
    <w:rsid w:val="005C7136"/>
  </w:style>
  <w:style w:type="paragraph" w:styleId="Jalus">
    <w:name w:val="footer"/>
    <w:basedOn w:val="Normaallaad"/>
    <w:link w:val="JalusMrk"/>
    <w:uiPriority w:val="99"/>
    <w:unhideWhenUsed/>
    <w:rsid w:val="005C7136"/>
    <w:pPr>
      <w:tabs>
        <w:tab w:val="center" w:pos="4536"/>
        <w:tab w:val="right" w:pos="9072"/>
      </w:tabs>
      <w:spacing w:after="0" w:line="240" w:lineRule="auto"/>
    </w:pPr>
  </w:style>
  <w:style w:type="character" w:customStyle="1" w:styleId="JalusMrk">
    <w:name w:val="Jalus Märk"/>
    <w:basedOn w:val="Liguvaikefont"/>
    <w:link w:val="Jalus"/>
    <w:uiPriority w:val="99"/>
    <w:rsid w:val="005C7136"/>
  </w:style>
  <w:style w:type="character" w:customStyle="1" w:styleId="scxw83382161">
    <w:name w:val="scxw83382161"/>
    <w:basedOn w:val="Liguvaikefont"/>
    <w:rsid w:val="005C7136"/>
  </w:style>
  <w:style w:type="paragraph" w:customStyle="1" w:styleId="pf0">
    <w:name w:val="pf0"/>
    <w:basedOn w:val="Normaallaad"/>
    <w:rsid w:val="005C7136"/>
    <w:pPr>
      <w:spacing w:before="100" w:beforeAutospacing="1" w:after="100" w:afterAutospacing="1" w:line="240" w:lineRule="auto"/>
    </w:pPr>
    <w:rPr>
      <w:rFonts w:ascii="Times New Roman" w:eastAsia="Times New Roman" w:hAnsi="Times New Roman" w:cs="Times New Roman"/>
      <w:kern w:val="0"/>
      <w:sz w:val="24"/>
      <w:szCs w:val="24"/>
      <w:lang w:eastAsia="et-EE"/>
      <w14:ligatures w14:val="none"/>
    </w:rPr>
  </w:style>
  <w:style w:type="character" w:customStyle="1" w:styleId="ui-provider">
    <w:name w:val="ui-provider"/>
    <w:basedOn w:val="Liguvaikefont"/>
    <w:rsid w:val="005C7136"/>
  </w:style>
  <w:style w:type="paragraph" w:customStyle="1" w:styleId="western">
    <w:name w:val="western"/>
    <w:basedOn w:val="Normaallaad"/>
    <w:uiPriority w:val="99"/>
    <w:rsid w:val="008B232F"/>
    <w:pPr>
      <w:suppressAutoHyphens/>
      <w:spacing w:before="100" w:after="119" w:line="240" w:lineRule="auto"/>
    </w:pPr>
    <w:rPr>
      <w:rFonts w:ascii="Times New Roman" w:eastAsia="Times New Roman" w:hAnsi="Times New Roman" w:cs="Times New Roman"/>
      <w:color w:val="00000A"/>
      <w:kern w:val="0"/>
      <w:sz w:val="24"/>
      <w:szCs w:val="24"/>
      <w:lang w:eastAsia="et-EE"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3D291CF-9B3D-4359-A03A-E74B4DFB4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252152-6B85-4147-A72A-660F47810F56}">
  <ds:schemaRefs>
    <ds:schemaRef ds:uri="http://purl.org/dc/terms/"/>
    <ds:schemaRef ds:uri="http://schemas.microsoft.com/office/infopath/2007/PartnerControls"/>
    <ds:schemaRef ds:uri="http://purl.org/dc/dcmitype/"/>
    <ds:schemaRef ds:uri="http://schemas.microsoft.com/office/2006/documentManagement/types"/>
    <ds:schemaRef ds:uri="c8ae1d7c-2bd3-44b1-9ec8-2a84712b19ec"/>
    <ds:schemaRef ds:uri="http://schemas.microsoft.com/office/2006/metadata/properties"/>
    <ds:schemaRef ds:uri="http://purl.org/dc/elements/1.1/"/>
    <ds:schemaRef ds:uri="http://schemas.openxmlformats.org/package/2006/metadata/core-properties"/>
    <ds:schemaRef ds:uri="e293f50e-b80d-400a-80a1-6226c80ebbbb"/>
    <ds:schemaRef ds:uri="http://www.w3.org/XML/1998/namespace"/>
  </ds:schemaRefs>
</ds:datastoreItem>
</file>

<file path=customXml/itemProps3.xml><?xml version="1.0" encoding="utf-8"?>
<ds:datastoreItem xmlns:ds="http://schemas.openxmlformats.org/officeDocument/2006/customXml" ds:itemID="{A2E1DA8F-E662-45F8-A54B-DB5F7D5941D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Pages>
  <Words>2580</Words>
  <Characters>14966</Characters>
  <Application>Microsoft Office Word</Application>
  <DocSecurity>0</DocSecurity>
  <Lines>124</Lines>
  <Paragraphs>35</Paragraphs>
  <ScaleCrop>false</ScaleCrop>
  <HeadingPairs>
    <vt:vector size="2" baseType="variant">
      <vt:variant>
        <vt:lpstr>Pealkiri</vt:lpstr>
      </vt:variant>
      <vt:variant>
        <vt:i4>1</vt:i4>
      </vt:variant>
    </vt:vector>
  </HeadingPairs>
  <TitlesOfParts>
    <vt:vector size="1" baseType="lpstr">
      <vt:lpstr>MS_ EN.docx</vt:lpstr>
    </vt:vector>
  </TitlesOfParts>
  <Company/>
  <LinksUpToDate>false</LinksUpToDate>
  <CharactersWithSpaces>17511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MS_ EN.docx</dc:title>
  <dc:subject/>
  <dc:creator>Maret Parv</dc:creator>
  <dc:description/>
  <cp:lastModifiedBy>Markus Ühtigi - JUSTDIGI</cp:lastModifiedBy>
  <cp:revision>16</cp:revision>
  <dcterms:created xsi:type="dcterms:W3CDTF">2025-01-05T10:27:00Z</dcterms:created>
  <dcterms:modified xsi:type="dcterms:W3CDTF">2025-01-29T10:27:00Z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0-bc88714345d2_Enabled">
    <vt:lpwstr>true</vt:lpwstr>
  </property>
  <property fmtid="{D5CDD505-2E9C-101B-9397-08002B2CF9AE}" pid="4" name="MSIP_Label_defa4170-0d19-0005-0000-bc88714345d2_SetDate">
    <vt:lpwstr>2024-12-30T09:36:13Z</vt:lpwstr>
  </property>
  <property fmtid="{D5CDD505-2E9C-101B-9397-08002B2CF9AE}" pid="5" name="MSIP_Label_defa4170-0d19-0005-0000-bc88714345d2_Method">
    <vt:lpwstr>Privileged</vt:lpwstr>
  </property>
  <property fmtid="{D5CDD505-2E9C-101B-9397-08002B2CF9AE}" pid="6" name="MSIP_Label_defa4170-0d19-0005-0000-bc88714345d2_Name">
    <vt:lpwstr>defa4170-0d19-0005-0000-bc88714345d2</vt:lpwstr>
  </property>
  <property fmtid="{D5CDD505-2E9C-101B-9397-08002B2CF9AE}" pid="7" name="MSIP_Label_defa4170-0d19-0005-0000-bc88714345d2_SiteId">
    <vt:lpwstr>8fe098d2-428d-4bd4-9803-7195fe96f0e2</vt:lpwstr>
  </property>
  <property fmtid="{D5CDD505-2E9C-101B-9397-08002B2CF9AE}" pid="8" name="MSIP_Label_defa4170-0d19-0005-0000-bc88714345d2_ActionId">
    <vt:lpwstr>74e80f70-bed1-4a94-a7bc-64e209e331fe</vt:lpwstr>
  </property>
  <property fmtid="{D5CDD505-2E9C-101B-9397-08002B2CF9AE}" pid="9" name="MSIP_Label_defa4170-0d19-0005-0000-bc88714345d2_ContentBits">
    <vt:lpwstr>0</vt:lpwstr>
  </property>
  <property fmtid="{D5CDD505-2E9C-101B-9397-08002B2CF9AE}" pid="10" name="MediaServiceImageTags">
    <vt:lpwstr/>
  </property>
</Properties>
</file>